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6359" w14:textId="35EC2853" w:rsidR="0040237B" w:rsidRPr="0066385B" w:rsidRDefault="00A15F4F" w:rsidP="0066385B">
      <w:pPr>
        <w:jc w:val="center"/>
        <w:rPr>
          <w:rFonts w:asciiTheme="minorHAnsi" w:hAnsiTheme="minorHAnsi" w:cstheme="minorHAnsi"/>
          <w:b/>
          <w:bCs/>
          <w:sz w:val="22"/>
          <w:szCs w:val="22"/>
          <w:lang w:val="es-ES"/>
        </w:rPr>
      </w:pPr>
      <w:r w:rsidRPr="0066385B">
        <w:rPr>
          <w:rFonts w:asciiTheme="minorHAnsi" w:hAnsiTheme="minorHAnsi" w:cstheme="minorHAnsi"/>
          <w:b/>
          <w:bCs/>
          <w:sz w:val="22"/>
          <w:szCs w:val="22"/>
          <w:lang w:val="es-ES"/>
        </w:rPr>
        <w:t>ANEXO 6: MODELO DE CONVENIO DE SUBVENCIÓN ENTRE BENEFICIARIOS Y PARTICIPANTES</w:t>
      </w:r>
    </w:p>
    <w:p w14:paraId="06F12973" w14:textId="16B1D166" w:rsidR="00A15F4F" w:rsidRPr="0066385B" w:rsidRDefault="00A15F4F" w:rsidP="0066385B">
      <w:pPr>
        <w:spacing w:after="120"/>
        <w:jc w:val="center"/>
        <w:rPr>
          <w:rFonts w:asciiTheme="minorHAnsi" w:hAnsiTheme="minorHAnsi" w:cstheme="minorHAnsi"/>
          <w:b/>
          <w:bCs/>
          <w:sz w:val="22"/>
          <w:szCs w:val="22"/>
          <w:lang w:val="es-ES"/>
        </w:rPr>
      </w:pPr>
      <w:r w:rsidRPr="0066385B">
        <w:rPr>
          <w:rFonts w:asciiTheme="minorHAnsi" w:hAnsiTheme="minorHAnsi" w:cstheme="minorHAnsi"/>
          <w:b/>
          <w:bCs/>
          <w:sz w:val="22"/>
          <w:szCs w:val="22"/>
          <w:lang w:val="es-ES"/>
        </w:rPr>
        <w:t>CONVENIO – ERASMUS+ - MOVILIDAD INDIVIDUAL</w:t>
      </w:r>
      <w:r w:rsidR="0066385B">
        <w:rPr>
          <w:rFonts w:asciiTheme="minorHAnsi" w:hAnsiTheme="minorHAnsi" w:cstheme="minorHAnsi"/>
          <w:b/>
          <w:bCs/>
          <w:sz w:val="22"/>
          <w:szCs w:val="22"/>
          <w:lang w:val="es-ES"/>
        </w:rPr>
        <w:t xml:space="preserve">. </w:t>
      </w:r>
    </w:p>
    <w:p w14:paraId="2FEAB1B1" w14:textId="77777777" w:rsidR="00A15F4F" w:rsidRPr="0066385B" w:rsidRDefault="00A15F4F" w:rsidP="0066385B">
      <w:pPr>
        <w:spacing w:after="120"/>
        <w:jc w:val="center"/>
        <w:rPr>
          <w:rFonts w:asciiTheme="minorHAnsi" w:hAnsiTheme="minorHAnsi" w:cstheme="minorHAnsi"/>
          <w:b/>
          <w:bCs/>
          <w:sz w:val="22"/>
          <w:szCs w:val="22"/>
          <w:lang w:val="es-ES"/>
        </w:rPr>
      </w:pPr>
    </w:p>
    <w:p w14:paraId="17C4C4B7" w14:textId="414F17F1" w:rsidR="0064265F" w:rsidRPr="0066385B" w:rsidRDefault="00A15F4F" w:rsidP="0066385B">
      <w:pPr>
        <w:spacing w:after="360"/>
        <w:jc w:val="center"/>
        <w:rPr>
          <w:rFonts w:asciiTheme="minorHAnsi" w:hAnsiTheme="minorHAnsi" w:cstheme="minorHAnsi"/>
          <w:b/>
          <w:bCs/>
          <w:sz w:val="22"/>
          <w:szCs w:val="22"/>
          <w:highlight w:val="cyan"/>
          <w:lang w:val="es-ES"/>
        </w:rPr>
      </w:pPr>
      <w:r w:rsidRPr="0066385B">
        <w:rPr>
          <w:rFonts w:asciiTheme="minorHAnsi" w:hAnsiTheme="minorHAnsi" w:cstheme="minorHAnsi"/>
          <w:sz w:val="22"/>
          <w:szCs w:val="22"/>
          <w:lang w:val="es-ES"/>
        </w:rPr>
        <w:t>Número de proyecto</w:t>
      </w:r>
      <w:r w:rsidR="0064265F" w:rsidRPr="0066385B">
        <w:rPr>
          <w:rFonts w:asciiTheme="minorHAnsi" w:hAnsiTheme="minorHAnsi" w:cstheme="minorHAnsi"/>
          <w:sz w:val="22"/>
          <w:szCs w:val="22"/>
          <w:lang w:val="es-ES"/>
        </w:rPr>
        <w:t xml:space="preserve">: </w:t>
      </w:r>
      <w:r w:rsidR="0064265F" w:rsidRPr="0066385B">
        <w:rPr>
          <w:rFonts w:asciiTheme="minorHAnsi" w:hAnsiTheme="minorHAnsi" w:cstheme="minorHAnsi"/>
          <w:sz w:val="22"/>
          <w:szCs w:val="22"/>
          <w:highlight w:val="lightGray"/>
          <w:lang w:val="es-ES"/>
        </w:rPr>
        <w:t>[</w:t>
      </w:r>
      <w:r w:rsidR="00C841B4" w:rsidRPr="0066385B">
        <w:rPr>
          <w:rFonts w:asciiTheme="minorHAnsi" w:hAnsiTheme="minorHAnsi" w:cstheme="minorHAnsi"/>
          <w:sz w:val="22"/>
          <w:szCs w:val="22"/>
          <w:highlight w:val="lightGray"/>
          <w:lang w:val="es-ES"/>
        </w:rPr>
        <w:t>2024</w:t>
      </w:r>
      <w:r w:rsidR="0064265F" w:rsidRPr="0066385B">
        <w:rPr>
          <w:rFonts w:asciiTheme="minorHAnsi" w:hAnsiTheme="minorHAnsi" w:cstheme="minorHAnsi"/>
          <w:sz w:val="22"/>
          <w:szCs w:val="22"/>
          <w:highlight w:val="lightGray"/>
          <w:lang w:val="es-ES"/>
        </w:rPr>
        <w:t>-</w:t>
      </w:r>
      <w:r w:rsidR="00C841B4" w:rsidRPr="0066385B">
        <w:rPr>
          <w:rFonts w:asciiTheme="minorHAnsi" w:hAnsiTheme="minorHAnsi" w:cstheme="minorHAnsi"/>
          <w:sz w:val="22"/>
          <w:szCs w:val="22"/>
          <w:highlight w:val="lightGray"/>
          <w:lang w:val="es-ES"/>
        </w:rPr>
        <w:t>1</w:t>
      </w:r>
      <w:r w:rsidR="0064265F" w:rsidRPr="0066385B">
        <w:rPr>
          <w:rFonts w:asciiTheme="minorHAnsi" w:hAnsiTheme="minorHAnsi" w:cstheme="minorHAnsi"/>
          <w:sz w:val="22"/>
          <w:szCs w:val="22"/>
          <w:highlight w:val="lightGray"/>
          <w:lang w:val="es-ES"/>
        </w:rPr>
        <w:t>-</w:t>
      </w:r>
      <w:r w:rsidRPr="0066385B">
        <w:rPr>
          <w:rFonts w:asciiTheme="minorHAnsi" w:hAnsiTheme="minorHAnsi" w:cstheme="minorHAnsi"/>
          <w:sz w:val="22"/>
          <w:szCs w:val="22"/>
          <w:highlight w:val="lightGray"/>
          <w:lang w:val="es-ES"/>
        </w:rPr>
        <w:t>ES01</w:t>
      </w:r>
      <w:r w:rsidR="0064265F" w:rsidRPr="0066385B">
        <w:rPr>
          <w:rFonts w:asciiTheme="minorHAnsi" w:hAnsiTheme="minorHAnsi" w:cstheme="minorHAnsi"/>
          <w:sz w:val="22"/>
          <w:szCs w:val="22"/>
          <w:highlight w:val="lightGray"/>
          <w:lang w:val="es-ES"/>
        </w:rPr>
        <w:t>-KA</w:t>
      </w:r>
      <w:r w:rsidR="0066385B" w:rsidRPr="0066385B">
        <w:rPr>
          <w:rFonts w:asciiTheme="minorHAnsi" w:hAnsiTheme="minorHAnsi" w:cstheme="minorHAnsi"/>
          <w:sz w:val="22"/>
          <w:szCs w:val="22"/>
          <w:highlight w:val="lightGray"/>
          <w:lang w:val="es-ES"/>
        </w:rPr>
        <w:t>1</w:t>
      </w:r>
      <w:r w:rsidR="00983671">
        <w:rPr>
          <w:rFonts w:asciiTheme="minorHAnsi" w:hAnsiTheme="minorHAnsi" w:cstheme="minorHAnsi"/>
          <w:sz w:val="22"/>
          <w:szCs w:val="22"/>
          <w:highlight w:val="lightGray"/>
          <w:lang w:val="es-ES"/>
        </w:rPr>
        <w:t>22</w:t>
      </w:r>
      <w:r w:rsidR="0064265F" w:rsidRPr="0066385B">
        <w:rPr>
          <w:rFonts w:asciiTheme="minorHAnsi" w:hAnsiTheme="minorHAnsi" w:cstheme="minorHAnsi"/>
          <w:sz w:val="22"/>
          <w:szCs w:val="22"/>
          <w:highlight w:val="lightGray"/>
          <w:lang w:val="es-ES"/>
        </w:rPr>
        <w:t>-</w:t>
      </w:r>
      <w:r w:rsidR="0066385B" w:rsidRPr="0066385B">
        <w:rPr>
          <w:rFonts w:asciiTheme="minorHAnsi" w:hAnsiTheme="minorHAnsi" w:cstheme="minorHAnsi"/>
          <w:sz w:val="22"/>
          <w:szCs w:val="22"/>
          <w:highlight w:val="lightGray"/>
          <w:lang w:val="es-ES"/>
        </w:rPr>
        <w:t>SCH</w:t>
      </w:r>
      <w:r w:rsidR="0064265F" w:rsidRPr="0066385B">
        <w:rPr>
          <w:rFonts w:asciiTheme="minorHAnsi" w:hAnsiTheme="minorHAnsi" w:cstheme="minorHAnsi"/>
          <w:sz w:val="22"/>
          <w:szCs w:val="22"/>
          <w:highlight w:val="lightGray"/>
          <w:lang w:val="es-ES"/>
        </w:rPr>
        <w:t>-000000000]</w:t>
      </w:r>
    </w:p>
    <w:p w14:paraId="07916CD1" w14:textId="2218321D" w:rsidR="00CD44F4" w:rsidRPr="0066385B" w:rsidRDefault="007006E9" w:rsidP="0066385B">
      <w:pPr>
        <w:spacing w:after="120"/>
        <w:jc w:val="both"/>
        <w:rPr>
          <w:rFonts w:asciiTheme="minorHAnsi" w:hAnsiTheme="minorHAnsi" w:cstheme="minorHAnsi"/>
          <w:iCs/>
          <w:sz w:val="22"/>
          <w:szCs w:val="22"/>
          <w:highlight w:val="yellow"/>
          <w:lang w:val="es-ES"/>
        </w:rPr>
      </w:pPr>
      <w:r w:rsidRPr="0066385B">
        <w:rPr>
          <w:rFonts w:asciiTheme="minorHAnsi" w:hAnsiTheme="minorHAnsi" w:cstheme="minorHAnsi"/>
          <w:sz w:val="22"/>
          <w:szCs w:val="22"/>
          <w:highlight w:val="yellow"/>
          <w:lang w:val="es-ES"/>
        </w:rPr>
        <w:t xml:space="preserve">Este modelo deberá ser utilizado para participantes que realicen cualquier actividad de movilidad en el sector de la educación escolar, formación profesional y educación para personas adultas. Los textos resaltados en amarillo son indicaciones que deberán eliminarse una vez cumplimentada la plantilla. Los campos en gris deberán contener la información que sea pertinente en cada caso. Las indicaciones que se ofrecen </w:t>
      </w:r>
      <w:r w:rsidRPr="0066385B">
        <w:rPr>
          <w:rFonts w:asciiTheme="minorHAnsi" w:hAnsiTheme="minorHAnsi" w:cstheme="minorHAnsi"/>
          <w:i/>
          <w:color w:val="4AA55B"/>
          <w:sz w:val="22"/>
          <w:szCs w:val="22"/>
          <w:highlight w:val="yellow"/>
          <w:lang w:val="es-ES"/>
        </w:rPr>
        <w:t>[entre corchetes verdes]</w:t>
      </w:r>
      <w:r w:rsidRPr="0066385B">
        <w:rPr>
          <w:rFonts w:asciiTheme="minorHAnsi" w:hAnsiTheme="minorHAnsi" w:cstheme="minorHAnsi"/>
          <w:iCs/>
          <w:color w:val="4AA55B"/>
          <w:sz w:val="22"/>
          <w:szCs w:val="22"/>
          <w:highlight w:val="yellow"/>
          <w:lang w:val="es-ES"/>
        </w:rPr>
        <w:t xml:space="preserve"> </w:t>
      </w:r>
      <w:r w:rsidRPr="0066385B">
        <w:rPr>
          <w:rFonts w:asciiTheme="minorHAnsi" w:hAnsiTheme="minorHAnsi" w:cstheme="minorHAnsi"/>
          <w:iCs/>
          <w:sz w:val="22"/>
          <w:szCs w:val="22"/>
          <w:highlight w:val="yellow"/>
          <w:lang w:val="es-ES"/>
        </w:rPr>
        <w:t>suponen que permanecerá la opción pertinente en cada caso y que se eliminarán las opciones no seleccionadas</w:t>
      </w:r>
    </w:p>
    <w:p w14:paraId="4480A211" w14:textId="15D65047" w:rsidR="007006E9" w:rsidRPr="0066385B" w:rsidRDefault="007006E9" w:rsidP="0066385B">
      <w:pPr>
        <w:spacing w:after="120"/>
        <w:jc w:val="both"/>
        <w:rPr>
          <w:rFonts w:asciiTheme="minorHAnsi" w:hAnsiTheme="minorHAnsi" w:cstheme="minorHAnsi"/>
          <w:iCs/>
          <w:color w:val="4AA55B"/>
          <w:sz w:val="22"/>
          <w:szCs w:val="22"/>
          <w:highlight w:val="yellow"/>
          <w:lang w:val="es-ES"/>
        </w:rPr>
      </w:pPr>
    </w:p>
    <w:p w14:paraId="20B54A62" w14:textId="77777777" w:rsidR="007006E9" w:rsidRPr="0066385B" w:rsidRDefault="007006E9" w:rsidP="0066385B">
      <w:pPr>
        <w:spacing w:after="120"/>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El contenido de la plantilla establece los requisitos mínimos, los cuales, por lo tanto, no podrán ser eliminados. Sin embargo, el beneficiario/la institución de educación superior/la organización de envío/acogida podrán añadir otras estipulaciones, si fuera necesario]</w:t>
      </w:r>
    </w:p>
    <w:p w14:paraId="59D26F0F" w14:textId="77777777" w:rsidR="007006E9" w:rsidRPr="0066385B" w:rsidRDefault="007006E9" w:rsidP="0066385B">
      <w:pPr>
        <w:spacing w:after="120"/>
        <w:jc w:val="both"/>
        <w:rPr>
          <w:rFonts w:asciiTheme="minorHAnsi" w:hAnsiTheme="minorHAnsi" w:cstheme="minorHAnsi"/>
          <w:sz w:val="22"/>
          <w:szCs w:val="22"/>
          <w:highlight w:val="yellow"/>
          <w:lang w:val="es-ES"/>
        </w:rPr>
      </w:pPr>
    </w:p>
    <w:p w14:paraId="0ED8D566" w14:textId="03046484" w:rsidR="00CD08B4" w:rsidRPr="0066385B" w:rsidRDefault="00CD08B4" w:rsidP="0066385B">
      <w:pPr>
        <w:spacing w:line="276" w:lineRule="auto"/>
        <w:jc w:val="both"/>
        <w:rPr>
          <w:rFonts w:asciiTheme="minorHAnsi" w:hAnsiTheme="minorHAnsi" w:cstheme="minorHAnsi"/>
          <w:sz w:val="22"/>
          <w:szCs w:val="22"/>
          <w:vertAlign w:val="superscript"/>
          <w:lang w:val="es-ES"/>
        </w:rPr>
      </w:pPr>
      <w:r w:rsidRPr="0066385B">
        <w:rPr>
          <w:rFonts w:asciiTheme="minorHAnsi" w:hAnsiTheme="minorHAnsi" w:cstheme="minorHAnsi"/>
          <w:sz w:val="22"/>
          <w:szCs w:val="22"/>
          <w:lang w:val="es-ES"/>
        </w:rPr>
        <w:t>Campo</w:t>
      </w:r>
      <w:r w:rsidRPr="0066385B">
        <w:rPr>
          <w:rFonts w:asciiTheme="minorHAnsi" w:hAnsiTheme="minorHAnsi" w:cstheme="minorHAnsi"/>
          <w:b/>
          <w:sz w:val="22"/>
          <w:szCs w:val="22"/>
          <w:lang w:val="es-ES"/>
        </w:rPr>
        <w:t xml:space="preserve">: </w:t>
      </w:r>
      <w:r w:rsidR="00181E2A" w:rsidRPr="0066385B">
        <w:rPr>
          <w:rFonts w:asciiTheme="minorHAnsi" w:hAnsiTheme="minorHAnsi" w:cstheme="minorHAnsi"/>
          <w:bCs/>
          <w:sz w:val="22"/>
          <w:szCs w:val="22"/>
          <w:lang w:val="es-ES"/>
        </w:rPr>
        <w:t>[</w:t>
      </w:r>
      <w:r w:rsidR="00181E2A" w:rsidRPr="0066385B">
        <w:rPr>
          <w:rFonts w:asciiTheme="minorHAnsi" w:hAnsiTheme="minorHAnsi" w:cstheme="minorHAnsi"/>
          <w:bCs/>
          <w:sz w:val="22"/>
          <w:szCs w:val="22"/>
          <w:highlight w:val="lightGray"/>
          <w:lang w:val="es-ES"/>
        </w:rPr>
        <w:t>Educación escolar</w:t>
      </w:r>
      <w:r w:rsidR="00181E2A" w:rsidRPr="0066385B">
        <w:rPr>
          <w:rFonts w:asciiTheme="minorHAnsi" w:hAnsiTheme="minorHAnsi" w:cstheme="minorHAnsi"/>
          <w:bCs/>
          <w:sz w:val="22"/>
          <w:szCs w:val="22"/>
          <w:lang w:val="es-ES"/>
        </w:rPr>
        <w:t>]</w:t>
      </w:r>
    </w:p>
    <w:p w14:paraId="067D4551" w14:textId="77777777" w:rsidR="00CD08B4" w:rsidRPr="0066385B" w:rsidRDefault="00CD08B4" w:rsidP="0066385B">
      <w:pPr>
        <w:spacing w:after="120"/>
        <w:jc w:val="both"/>
        <w:rPr>
          <w:rFonts w:asciiTheme="minorHAnsi" w:hAnsiTheme="minorHAnsi" w:cstheme="minorHAnsi"/>
          <w:sz w:val="22"/>
          <w:szCs w:val="22"/>
          <w:lang w:val="es-ES"/>
        </w:rPr>
      </w:pPr>
    </w:p>
    <w:p w14:paraId="07ABA45A" w14:textId="36C75EAA"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Tipo de actividad: </w:t>
      </w:r>
      <w:r w:rsidRPr="0066385B">
        <w:rPr>
          <w:rFonts w:asciiTheme="minorHAnsi" w:hAnsiTheme="minorHAnsi" w:cstheme="minorHAnsi"/>
          <w:sz w:val="22"/>
          <w:szCs w:val="22"/>
          <w:shd w:val="clear" w:color="auto" w:fill="FFFFB9"/>
          <w:lang w:val="es-ES"/>
        </w:rPr>
        <w:t>[</w:t>
      </w:r>
      <w:r w:rsidRPr="0066385B">
        <w:rPr>
          <w:rFonts w:asciiTheme="minorHAnsi" w:hAnsiTheme="minorHAnsi" w:cstheme="minorHAnsi"/>
          <w:sz w:val="22"/>
          <w:szCs w:val="22"/>
          <w:highlight w:val="lightGray"/>
          <w:shd w:val="clear" w:color="auto" w:fill="FFFFB9"/>
          <w:lang w:val="es-ES"/>
        </w:rPr>
        <w:t>seleccionar tipo de actividad</w:t>
      </w:r>
      <w:r w:rsidR="00181E2A" w:rsidRPr="0066385B">
        <w:rPr>
          <w:rFonts w:asciiTheme="minorHAnsi" w:hAnsiTheme="minorHAnsi" w:cstheme="minorHAnsi"/>
          <w:sz w:val="22"/>
          <w:szCs w:val="22"/>
          <w:shd w:val="clear" w:color="auto" w:fill="FFFFB9"/>
          <w:lang w:val="es-ES"/>
        </w:rPr>
        <w:t xml:space="preserve">: </w:t>
      </w:r>
      <w:r w:rsidRPr="0066385B">
        <w:rPr>
          <w:rFonts w:asciiTheme="minorHAnsi" w:hAnsiTheme="minorHAnsi" w:cstheme="minorHAnsi"/>
          <w:sz w:val="22"/>
          <w:szCs w:val="22"/>
          <w:lang w:val="es-ES"/>
        </w:rPr>
        <w:t xml:space="preserve"> </w:t>
      </w:r>
    </w:p>
    <w:p w14:paraId="296AF7A8" w14:textId="66DAEC30" w:rsidR="00CD08B4" w:rsidRPr="0066385B" w:rsidRDefault="002F5613"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Alumnos en movilidad de corta duración, alumnos en movilidad de larga duración, alumnos en </w:t>
      </w:r>
      <w:r w:rsidR="00177439" w:rsidRPr="0066385B">
        <w:rPr>
          <w:rFonts w:asciiTheme="minorHAnsi" w:hAnsiTheme="minorHAnsi" w:cstheme="minorHAnsi"/>
          <w:sz w:val="22"/>
          <w:szCs w:val="22"/>
          <w:lang w:val="es-ES"/>
        </w:rPr>
        <w:t>movilidad</w:t>
      </w:r>
      <w:r w:rsidRPr="0066385B">
        <w:rPr>
          <w:rFonts w:asciiTheme="minorHAnsi" w:hAnsiTheme="minorHAnsi" w:cstheme="minorHAnsi"/>
          <w:sz w:val="22"/>
          <w:szCs w:val="22"/>
          <w:lang w:val="es-ES"/>
        </w:rPr>
        <w:t xml:space="preserve"> de grupo.</w:t>
      </w:r>
    </w:p>
    <w:p w14:paraId="10F2FB10" w14:textId="1100206C"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Identificador de la movilidad: </w:t>
      </w:r>
      <w:r w:rsidR="00181E2A" w:rsidRPr="0066385B">
        <w:rPr>
          <w:rFonts w:asciiTheme="minorHAnsi" w:hAnsiTheme="minorHAnsi" w:cstheme="minorHAnsi"/>
          <w:sz w:val="22"/>
          <w:szCs w:val="22"/>
          <w:shd w:val="clear" w:color="auto" w:fill="FFFFB9"/>
          <w:lang w:val="es-ES"/>
        </w:rPr>
        <w:t>[</w:t>
      </w:r>
      <w:r w:rsidRPr="0066385B">
        <w:rPr>
          <w:rFonts w:asciiTheme="minorHAnsi" w:hAnsiTheme="minorHAnsi" w:cstheme="minorHAnsi"/>
          <w:sz w:val="22"/>
          <w:szCs w:val="22"/>
          <w:highlight w:val="lightGray"/>
          <w:shd w:val="clear" w:color="auto" w:fill="FFFFB9"/>
          <w:lang w:val="es-ES"/>
        </w:rPr>
        <w:t>si procede</w:t>
      </w:r>
      <w:r w:rsidR="00181E2A" w:rsidRPr="0066385B">
        <w:rPr>
          <w:rFonts w:asciiTheme="minorHAnsi" w:hAnsiTheme="minorHAnsi" w:cstheme="minorHAnsi"/>
          <w:sz w:val="22"/>
          <w:szCs w:val="22"/>
          <w:highlight w:val="lightGray"/>
          <w:shd w:val="clear" w:color="auto" w:fill="FFFFB9"/>
          <w:lang w:val="es-ES"/>
        </w:rPr>
        <w:t xml:space="preserve"> – o no aplica</w:t>
      </w:r>
      <w:r w:rsidRPr="0066385B">
        <w:rPr>
          <w:rFonts w:asciiTheme="minorHAnsi" w:hAnsiTheme="minorHAnsi" w:cstheme="minorHAnsi"/>
          <w:sz w:val="22"/>
          <w:szCs w:val="22"/>
          <w:shd w:val="clear" w:color="auto" w:fill="FFFFB9"/>
          <w:lang w:val="es-ES"/>
        </w:rPr>
        <w:t>]</w:t>
      </w:r>
      <w:r w:rsidRPr="0066385B">
        <w:rPr>
          <w:rFonts w:asciiTheme="minorHAnsi" w:hAnsiTheme="minorHAnsi" w:cstheme="minorHAnsi"/>
          <w:sz w:val="22"/>
          <w:szCs w:val="22"/>
          <w:highlight w:val="yellow"/>
          <w:lang w:val="es-ES"/>
        </w:rPr>
        <w:t xml:space="preserve"> </w:t>
      </w:r>
    </w:p>
    <w:p w14:paraId="298BFAB3" w14:textId="77777777" w:rsidR="00BC58EC" w:rsidRPr="0066385B" w:rsidRDefault="00BC58EC" w:rsidP="0066385B">
      <w:pPr>
        <w:spacing w:after="120"/>
        <w:jc w:val="both"/>
        <w:rPr>
          <w:rFonts w:asciiTheme="minorHAnsi" w:hAnsiTheme="minorHAnsi" w:cstheme="minorHAnsi"/>
          <w:sz w:val="22"/>
          <w:szCs w:val="22"/>
          <w:lang w:val="es-ES"/>
        </w:rPr>
      </w:pPr>
    </w:p>
    <w:p w14:paraId="4D59B555" w14:textId="2621DB1B" w:rsidR="00B96703" w:rsidRPr="0066385B" w:rsidRDefault="00B13098" w:rsidP="0066385B">
      <w:pPr>
        <w:pStyle w:val="Ttulo6"/>
        <w:keepNext/>
        <w:keepLines/>
        <w:numPr>
          <w:ilvl w:val="0"/>
          <w:numId w:val="0"/>
        </w:numPr>
        <w:spacing w:before="0" w:after="200"/>
        <w:rPr>
          <w:rFonts w:asciiTheme="minorHAnsi" w:eastAsiaTheme="majorEastAsia" w:hAnsiTheme="minorHAnsi" w:cstheme="minorHAnsi"/>
          <w:b/>
          <w:bCs/>
          <w:i w:val="0"/>
          <w:caps/>
          <w:snapToGrid/>
          <w:szCs w:val="22"/>
          <w:u w:val="single"/>
          <w:lang w:val="es-ES" w:eastAsia="en-US"/>
        </w:rPr>
      </w:pPr>
      <w:r w:rsidRPr="0066385B">
        <w:rPr>
          <w:rFonts w:asciiTheme="minorHAnsi" w:eastAsiaTheme="majorEastAsia" w:hAnsiTheme="minorHAnsi" w:cstheme="minorHAnsi"/>
          <w:b/>
          <w:bCs/>
          <w:i w:val="0"/>
          <w:caps/>
          <w:snapToGrid/>
          <w:szCs w:val="22"/>
          <w:u w:val="single"/>
          <w:lang w:val="es-ES" w:eastAsia="en-US"/>
        </w:rPr>
        <w:t>PREÁMBULO</w:t>
      </w:r>
    </w:p>
    <w:p w14:paraId="2ACF0F81" w14:textId="55C85063" w:rsidR="00B13098" w:rsidRPr="0066385B" w:rsidRDefault="00B13098" w:rsidP="0066385B">
      <w:pPr>
        <w:pStyle w:val="Default"/>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El presente </w:t>
      </w:r>
      <w:r w:rsidRPr="0066385B">
        <w:rPr>
          <w:rFonts w:asciiTheme="minorHAnsi" w:hAnsiTheme="minorHAnsi" w:cstheme="minorHAnsi"/>
          <w:b/>
          <w:sz w:val="22"/>
          <w:szCs w:val="22"/>
          <w:lang w:val="es-ES"/>
        </w:rPr>
        <w:t>Convenio</w:t>
      </w:r>
      <w:r w:rsidRPr="0066385B">
        <w:rPr>
          <w:rFonts w:asciiTheme="minorHAnsi" w:hAnsiTheme="minorHAnsi" w:cstheme="minorHAnsi"/>
          <w:sz w:val="22"/>
          <w:szCs w:val="22"/>
          <w:lang w:val="es-ES"/>
        </w:rPr>
        <w:t xml:space="preserve"> (en lo sucesivo, «el Convenio») se celebra </w:t>
      </w:r>
      <w:r w:rsidRPr="0066385B">
        <w:rPr>
          <w:rFonts w:asciiTheme="minorHAnsi" w:hAnsiTheme="minorHAnsi" w:cstheme="minorHAnsi"/>
          <w:b/>
          <w:sz w:val="22"/>
          <w:szCs w:val="22"/>
          <w:lang w:val="es-ES"/>
        </w:rPr>
        <w:t>entre</w:t>
      </w:r>
      <w:r w:rsidRPr="0066385B">
        <w:rPr>
          <w:rFonts w:asciiTheme="minorHAnsi" w:hAnsiTheme="minorHAnsi" w:cstheme="minorHAnsi"/>
          <w:sz w:val="22"/>
          <w:szCs w:val="22"/>
          <w:lang w:val="es-ES"/>
        </w:rPr>
        <w:t xml:space="preserve"> las partes que siguen:</w:t>
      </w:r>
    </w:p>
    <w:p w14:paraId="51702F84" w14:textId="77777777" w:rsidR="00B13098" w:rsidRPr="0066385B" w:rsidRDefault="00B13098" w:rsidP="0066385B">
      <w:pPr>
        <w:pStyle w:val="Default"/>
        <w:spacing w:after="120"/>
        <w:jc w:val="both"/>
        <w:rPr>
          <w:rFonts w:asciiTheme="minorHAnsi" w:hAnsiTheme="minorHAnsi" w:cstheme="minorHAnsi"/>
          <w:sz w:val="22"/>
          <w:szCs w:val="22"/>
          <w:lang w:val="es-ES"/>
        </w:rPr>
      </w:pPr>
    </w:p>
    <w:p w14:paraId="6B10CE61" w14:textId="00C0C128" w:rsidR="00CD08B4" w:rsidRPr="0066385B" w:rsidRDefault="00CD08B4" w:rsidP="0066385B">
      <w:pPr>
        <w:spacing w:after="120"/>
        <w:jc w:val="both"/>
        <w:rPr>
          <w:rFonts w:asciiTheme="minorHAnsi" w:hAnsiTheme="minorHAnsi" w:cstheme="minorHAnsi"/>
          <w:b/>
          <w:bCs/>
          <w:sz w:val="22"/>
          <w:szCs w:val="22"/>
          <w:lang w:val="es-ES"/>
        </w:rPr>
      </w:pPr>
      <w:r w:rsidRPr="0066385B">
        <w:rPr>
          <w:rFonts w:asciiTheme="minorHAnsi" w:hAnsiTheme="minorHAnsi" w:cstheme="minorHAnsi"/>
          <w:sz w:val="22"/>
          <w:szCs w:val="22"/>
          <w:lang w:val="es-ES"/>
        </w:rPr>
        <w:t>de una parte,</w:t>
      </w:r>
    </w:p>
    <w:p w14:paraId="31A70031" w14:textId="69F199E3" w:rsidR="00CD08B4" w:rsidRPr="0066385B" w:rsidRDefault="00B13098" w:rsidP="0066385B">
      <w:pPr>
        <w:pStyle w:val="Default"/>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la Organización (en lo sucesivo, «la organización»),</w:t>
      </w:r>
      <w:r w:rsidR="00CD08B4" w:rsidRPr="0066385B">
        <w:rPr>
          <w:rFonts w:asciiTheme="minorHAnsi" w:hAnsiTheme="minorHAnsi" w:cstheme="minorHAnsi"/>
          <w:b/>
          <w:sz w:val="22"/>
          <w:szCs w:val="22"/>
          <w:lang w:val="es-ES"/>
        </w:rPr>
        <w:t>”</w:t>
      </w:r>
    </w:p>
    <w:p w14:paraId="4F46A5CC" w14:textId="247049BB" w:rsidR="00B13098" w:rsidRPr="0066385B" w:rsidRDefault="00181E2A" w:rsidP="0066385B">
      <w:pPr>
        <w:spacing w:after="120"/>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lang w:val="es-ES"/>
        </w:rPr>
        <w:t>[</w:t>
      </w:r>
      <w:r w:rsidR="00B13098" w:rsidRPr="0066385B">
        <w:rPr>
          <w:rFonts w:asciiTheme="minorHAnsi" w:hAnsiTheme="minorHAnsi" w:cstheme="minorHAnsi"/>
          <w:sz w:val="22"/>
          <w:szCs w:val="22"/>
          <w:highlight w:val="lightGray"/>
          <w:lang w:val="es-ES"/>
        </w:rPr>
        <w:t>nombre oficial completo de la organización de envío</w:t>
      </w:r>
      <w:r w:rsidRPr="0066385B">
        <w:rPr>
          <w:rFonts w:asciiTheme="minorHAnsi" w:hAnsiTheme="minorHAnsi" w:cstheme="minorHAnsi"/>
          <w:sz w:val="22"/>
          <w:szCs w:val="22"/>
          <w:highlight w:val="lightGray"/>
          <w:lang w:val="es-ES"/>
        </w:rPr>
        <w:t>]</w:t>
      </w:r>
    </w:p>
    <w:p w14:paraId="78CBCDE8" w14:textId="2B1F5FEB" w:rsidR="0064265F"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w:t>
      </w:r>
      <w:r w:rsidRPr="0066385B">
        <w:rPr>
          <w:rFonts w:asciiTheme="minorHAnsi" w:hAnsiTheme="minorHAnsi" w:cstheme="minorHAnsi"/>
          <w:sz w:val="22"/>
          <w:szCs w:val="22"/>
          <w:highlight w:val="lightGray"/>
          <w:lang w:val="es-ES"/>
        </w:rPr>
        <w:t>forma jurídica oficial</w:t>
      </w:r>
      <w:r w:rsidRPr="0066385B">
        <w:rPr>
          <w:rFonts w:asciiTheme="minorHAnsi" w:hAnsiTheme="minorHAnsi" w:cstheme="minorHAnsi"/>
          <w:sz w:val="22"/>
          <w:szCs w:val="22"/>
          <w:lang w:val="es-ES"/>
        </w:rPr>
        <w:t>]</w:t>
      </w:r>
    </w:p>
    <w:p w14:paraId="3DA73DEF" w14:textId="6DAF73FD" w:rsidR="0064265F"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w:t>
      </w:r>
      <w:r w:rsidRPr="0066385B">
        <w:rPr>
          <w:rFonts w:asciiTheme="minorHAnsi" w:hAnsiTheme="minorHAnsi" w:cstheme="minorHAnsi"/>
          <w:sz w:val="22"/>
          <w:szCs w:val="22"/>
          <w:highlight w:val="lightGray"/>
          <w:lang w:val="es-ES"/>
        </w:rPr>
        <w:t>n.º de registro oficial</w:t>
      </w:r>
      <w:r w:rsidRPr="0066385B">
        <w:rPr>
          <w:rFonts w:asciiTheme="minorHAnsi" w:hAnsiTheme="minorHAnsi" w:cstheme="minorHAnsi"/>
          <w:sz w:val="22"/>
          <w:szCs w:val="22"/>
          <w:lang w:val="es-ES"/>
        </w:rPr>
        <w:t>]</w:t>
      </w:r>
    </w:p>
    <w:p w14:paraId="53FFCF04" w14:textId="7F01A4E5" w:rsidR="0064265F"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w:t>
      </w:r>
      <w:r w:rsidRPr="0066385B">
        <w:rPr>
          <w:rFonts w:asciiTheme="minorHAnsi" w:hAnsiTheme="minorHAnsi" w:cstheme="minorHAnsi"/>
          <w:sz w:val="22"/>
          <w:szCs w:val="22"/>
          <w:highlight w:val="lightGray"/>
          <w:lang w:val="es-ES"/>
        </w:rPr>
        <w:t>dirección legal oficial completa</w:t>
      </w:r>
      <w:r w:rsidRPr="0066385B">
        <w:rPr>
          <w:rFonts w:asciiTheme="minorHAnsi" w:hAnsiTheme="minorHAnsi" w:cstheme="minorHAnsi"/>
          <w:sz w:val="22"/>
          <w:szCs w:val="22"/>
          <w:lang w:val="es-ES"/>
        </w:rPr>
        <w:t>]</w:t>
      </w:r>
    </w:p>
    <w:p w14:paraId="20A401F7" w14:textId="3E3228EC" w:rsidR="0064265F" w:rsidRPr="0066385B" w:rsidRDefault="00B13098" w:rsidP="0066385B">
      <w:pPr>
        <w:pStyle w:val="Bodytext1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 [dirección de correo electrónico]</w:t>
      </w:r>
    </w:p>
    <w:p w14:paraId="542C6B43" w14:textId="77D1B629" w:rsidR="0040237B" w:rsidRPr="0066385B" w:rsidRDefault="00B13098"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OID [</w:t>
      </w:r>
      <w:r w:rsidRPr="0066385B">
        <w:rPr>
          <w:rFonts w:asciiTheme="minorHAnsi" w:hAnsiTheme="minorHAnsi" w:cstheme="minorHAnsi"/>
          <w:sz w:val="22"/>
          <w:szCs w:val="22"/>
          <w:highlight w:val="lightGray"/>
          <w:lang w:val="es-ES"/>
        </w:rPr>
        <w:t>número</w:t>
      </w:r>
      <w:r w:rsidRPr="0066385B">
        <w:rPr>
          <w:rFonts w:asciiTheme="minorHAnsi" w:hAnsiTheme="minorHAnsi" w:cstheme="minorHAnsi"/>
          <w:sz w:val="22"/>
          <w:szCs w:val="22"/>
          <w:lang w:val="es-ES"/>
        </w:rPr>
        <w:t>]</w:t>
      </w:r>
      <w:r w:rsidR="00181E2A" w:rsidRPr="0066385B">
        <w:rPr>
          <w:rFonts w:asciiTheme="minorHAnsi" w:hAnsiTheme="minorHAnsi" w:cstheme="minorHAnsi"/>
          <w:sz w:val="22"/>
          <w:szCs w:val="22"/>
          <w:lang w:val="es-ES"/>
        </w:rPr>
        <w:t>,</w:t>
      </w:r>
    </w:p>
    <w:p w14:paraId="3D3E7525" w14:textId="05735EBF"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representada a los fines de la firma de este convenio por </w:t>
      </w:r>
      <w:r w:rsidRPr="0066385B">
        <w:rPr>
          <w:rFonts w:asciiTheme="minorHAnsi" w:hAnsiTheme="minorHAnsi" w:cstheme="minorHAnsi"/>
          <w:sz w:val="22"/>
          <w:szCs w:val="22"/>
          <w:shd w:val="clear" w:color="auto" w:fill="B6DDE8" w:themeFill="accent5" w:themeFillTint="66"/>
          <w:lang w:val="es-ES"/>
        </w:rPr>
        <w:t>[</w:t>
      </w:r>
      <w:r w:rsidRPr="0066385B">
        <w:rPr>
          <w:rFonts w:asciiTheme="minorHAnsi" w:hAnsiTheme="minorHAnsi" w:cstheme="minorHAnsi"/>
          <w:sz w:val="22"/>
          <w:szCs w:val="22"/>
          <w:highlight w:val="lightGray"/>
          <w:shd w:val="clear" w:color="auto" w:fill="B6DDE8" w:themeFill="accent5" w:themeFillTint="66"/>
          <w:lang w:val="es-ES"/>
        </w:rPr>
        <w:t>nombre, apellidos y cargo</w:t>
      </w:r>
      <w:r w:rsidRPr="0066385B">
        <w:rPr>
          <w:rFonts w:asciiTheme="minorHAnsi" w:hAnsiTheme="minorHAnsi" w:cstheme="minorHAnsi"/>
          <w:sz w:val="22"/>
          <w:szCs w:val="22"/>
          <w:shd w:val="clear" w:color="auto" w:fill="B6DDE8" w:themeFill="accent5" w:themeFillTint="66"/>
          <w:lang w:val="es-ES"/>
        </w:rPr>
        <w:t>]</w:t>
      </w:r>
      <w:r w:rsidRPr="0066385B">
        <w:rPr>
          <w:rFonts w:asciiTheme="minorHAnsi" w:hAnsiTheme="minorHAnsi" w:cstheme="minorHAnsi"/>
          <w:sz w:val="22"/>
          <w:szCs w:val="22"/>
          <w:lang w:val="es-ES"/>
        </w:rPr>
        <w:t xml:space="preserve"> </w:t>
      </w:r>
    </w:p>
    <w:p w14:paraId="38736034" w14:textId="77777777" w:rsidR="00CD08B4" w:rsidRPr="0066385B" w:rsidRDefault="00CD08B4" w:rsidP="0066385B">
      <w:pPr>
        <w:spacing w:after="120"/>
        <w:jc w:val="both"/>
        <w:rPr>
          <w:rFonts w:asciiTheme="minorHAnsi" w:hAnsiTheme="minorHAnsi" w:cstheme="minorHAnsi"/>
          <w:sz w:val="22"/>
          <w:szCs w:val="22"/>
          <w:lang w:val="es-ES"/>
        </w:rPr>
      </w:pPr>
    </w:p>
    <w:p w14:paraId="4E08BF23" w14:textId="78427879" w:rsidR="006620C8" w:rsidRPr="0066385B" w:rsidRDefault="00CD08B4" w:rsidP="0066385B">
      <w:pPr>
        <w:spacing w:after="120"/>
        <w:jc w:val="both"/>
        <w:rPr>
          <w:rFonts w:asciiTheme="minorHAnsi" w:hAnsiTheme="minorHAnsi" w:cstheme="minorHAnsi"/>
          <w:b/>
          <w:sz w:val="22"/>
          <w:szCs w:val="22"/>
          <w:lang w:val="es-ES"/>
        </w:rPr>
      </w:pPr>
      <w:r w:rsidRPr="0066385B">
        <w:rPr>
          <w:rFonts w:asciiTheme="minorHAnsi" w:hAnsiTheme="minorHAnsi" w:cstheme="minorHAnsi"/>
          <w:sz w:val="22"/>
          <w:szCs w:val="22"/>
          <w:lang w:val="es-ES"/>
        </w:rPr>
        <w:t>y</w:t>
      </w:r>
    </w:p>
    <w:p w14:paraId="16628C9A" w14:textId="3EFC3B2B" w:rsidR="00A840DC" w:rsidRPr="0066385B" w:rsidRDefault="00CD08B4" w:rsidP="0066385B">
      <w:pPr>
        <w:spacing w:after="120"/>
        <w:jc w:val="both"/>
        <w:rPr>
          <w:rFonts w:asciiTheme="minorHAnsi" w:hAnsiTheme="minorHAnsi" w:cstheme="minorHAnsi"/>
          <w:b/>
          <w:sz w:val="22"/>
          <w:szCs w:val="22"/>
          <w:lang w:val="es-ES"/>
        </w:rPr>
      </w:pPr>
      <w:r w:rsidRPr="0066385B">
        <w:rPr>
          <w:rFonts w:asciiTheme="minorHAnsi" w:hAnsiTheme="minorHAnsi" w:cstheme="minorHAnsi"/>
          <w:sz w:val="22"/>
          <w:szCs w:val="22"/>
          <w:lang w:val="es-ES"/>
        </w:rPr>
        <w:t>de otra parte</w:t>
      </w:r>
    </w:p>
    <w:p w14:paraId="22EDEC03" w14:textId="6D76AEB2" w:rsidR="00A840DC" w:rsidRPr="0066385B" w:rsidRDefault="00CD08B4" w:rsidP="0066385B">
      <w:pPr>
        <w:spacing w:after="120"/>
        <w:jc w:val="both"/>
        <w:rPr>
          <w:rFonts w:asciiTheme="minorHAnsi" w:hAnsiTheme="minorHAnsi" w:cstheme="minorHAnsi"/>
          <w:b/>
          <w:sz w:val="22"/>
          <w:szCs w:val="22"/>
          <w:lang w:val="es-ES"/>
        </w:rPr>
      </w:pPr>
      <w:r w:rsidRPr="0066385B">
        <w:rPr>
          <w:rFonts w:asciiTheme="minorHAnsi" w:hAnsiTheme="minorHAnsi" w:cstheme="minorHAnsi"/>
          <w:b/>
          <w:sz w:val="22"/>
          <w:szCs w:val="22"/>
          <w:lang w:val="es-ES"/>
        </w:rPr>
        <w:t>“el participante</w:t>
      </w:r>
    </w:p>
    <w:p w14:paraId="58C67A10" w14:textId="390B9D1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b/>
          <w:sz w:val="22"/>
          <w:szCs w:val="22"/>
          <w:lang w:val="es-ES"/>
        </w:rPr>
        <w:lastRenderedPageBreak/>
        <w:t>Nombre y apellidos del participante</w:t>
      </w:r>
      <w:r w:rsidRPr="0066385B">
        <w:rPr>
          <w:rFonts w:asciiTheme="minorHAnsi" w:hAnsiTheme="minorHAnsi" w:cstheme="minorHAnsi"/>
          <w:sz w:val="22"/>
          <w:szCs w:val="22"/>
          <w:lang w:val="es-ES"/>
        </w:rPr>
        <w:t xml:space="preserve">: </w:t>
      </w:r>
    </w:p>
    <w:p w14:paraId="0D965CEA" w14:textId="698D29FF" w:rsidR="00C841B4" w:rsidRPr="0066385B" w:rsidRDefault="003018B3"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Con domicilio en la dirección:</w:t>
      </w:r>
      <w:r w:rsidR="00BE6573" w:rsidRPr="0066385B">
        <w:rPr>
          <w:rFonts w:asciiTheme="minorHAnsi" w:hAnsiTheme="minorHAnsi" w:cstheme="minorHAnsi"/>
          <w:sz w:val="22"/>
          <w:szCs w:val="22"/>
          <w:lang w:val="es-ES"/>
        </w:rPr>
        <w:t xml:space="preserve"> </w:t>
      </w:r>
      <w:r w:rsidR="00C841B4" w:rsidRPr="0066385B">
        <w:rPr>
          <w:rFonts w:asciiTheme="minorHAnsi" w:hAnsiTheme="minorHAnsi" w:cstheme="minorHAnsi"/>
          <w:sz w:val="22"/>
          <w:szCs w:val="22"/>
          <w:lang w:val="es-ES"/>
        </w:rPr>
        <w:t>[</w:t>
      </w:r>
      <w:r w:rsidRPr="0066385B">
        <w:rPr>
          <w:rFonts w:asciiTheme="minorHAnsi" w:hAnsiTheme="minorHAnsi" w:cstheme="minorHAnsi"/>
          <w:sz w:val="22"/>
          <w:szCs w:val="22"/>
          <w:lang w:val="es-ES"/>
        </w:rPr>
        <w:t>dirección completa</w:t>
      </w:r>
      <w:r w:rsidR="00C841B4" w:rsidRPr="0066385B">
        <w:rPr>
          <w:rFonts w:asciiTheme="minorHAnsi" w:hAnsiTheme="minorHAnsi" w:cstheme="minorHAnsi"/>
          <w:sz w:val="22"/>
          <w:szCs w:val="22"/>
          <w:lang w:val="es-ES"/>
        </w:rPr>
        <w:t>]</w:t>
      </w:r>
    </w:p>
    <w:p w14:paraId="51458C42"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Fecha de nacimiento: </w:t>
      </w:r>
    </w:p>
    <w:p w14:paraId="6CC76BDD" w14:textId="3A9120C4"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Teléfono:</w:t>
      </w:r>
    </w:p>
    <w:p w14:paraId="3981FD57"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Correo electrónico:</w:t>
      </w:r>
    </w:p>
    <w:p w14:paraId="4AE0B66A" w14:textId="77777777" w:rsidR="00CD08B4" w:rsidRPr="0066385B" w:rsidRDefault="00CD08B4" w:rsidP="0066385B">
      <w:pPr>
        <w:spacing w:line="276" w:lineRule="auto"/>
        <w:jc w:val="both"/>
        <w:rPr>
          <w:rFonts w:asciiTheme="minorHAnsi" w:hAnsiTheme="minorHAnsi" w:cstheme="minorHAnsi"/>
          <w:sz w:val="22"/>
          <w:szCs w:val="22"/>
          <w:lang w:val="es-ES"/>
        </w:rPr>
      </w:pPr>
    </w:p>
    <w:p w14:paraId="3575A087" w14:textId="2AA27389"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Cuenta bancaria en la que se transfiere la ayuda financiera:</w:t>
      </w:r>
    </w:p>
    <w:p w14:paraId="7C9C2E36"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Titular de la cuenta bancaria: </w:t>
      </w:r>
    </w:p>
    <w:p w14:paraId="0EA5BF49"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Nombre del banco: </w:t>
      </w:r>
    </w:p>
    <w:p w14:paraId="07A81C21"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Código BIC/SWIFT: </w:t>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p>
    <w:p w14:paraId="574BD1D6" w14:textId="77777777"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Número de cuenta con IBAN: </w:t>
      </w:r>
    </w:p>
    <w:p w14:paraId="5A470D85" w14:textId="77777777" w:rsidR="009D3CEB" w:rsidRPr="0066385B" w:rsidRDefault="009D3CEB" w:rsidP="0066385B">
      <w:pPr>
        <w:spacing w:after="120"/>
        <w:jc w:val="both"/>
        <w:rPr>
          <w:rFonts w:asciiTheme="minorHAnsi" w:hAnsiTheme="minorHAnsi" w:cstheme="minorHAnsi"/>
          <w:i/>
          <w:color w:val="4AA55B"/>
          <w:sz w:val="22"/>
          <w:szCs w:val="22"/>
          <w:lang w:val="es-ES"/>
        </w:rPr>
      </w:pPr>
    </w:p>
    <w:p w14:paraId="01B30827" w14:textId="40B652E8" w:rsidR="00B13098" w:rsidRPr="0066385B" w:rsidRDefault="00B13098" w:rsidP="0066385B">
      <w:pPr>
        <w:spacing w:after="120"/>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[Opción para los participantes que reciban ayuda financiera de fondos Erasmus+, excepto aquellos a los que se les aplique la opción</w:t>
      </w:r>
      <w:r w:rsidR="009D3CEB" w:rsidRPr="0066385B">
        <w:rPr>
          <w:rFonts w:asciiTheme="minorHAnsi" w:hAnsiTheme="minorHAnsi" w:cstheme="minorHAnsi"/>
          <w:i/>
          <w:color w:val="4AA55B"/>
          <w:sz w:val="22"/>
          <w:szCs w:val="22"/>
          <w:lang w:val="es-ES"/>
        </w:rPr>
        <w:t xml:space="preserve"> 2 de la cláusula</w:t>
      </w:r>
      <w:r w:rsidRPr="0066385B">
        <w:rPr>
          <w:rFonts w:asciiTheme="minorHAnsi" w:hAnsiTheme="minorHAnsi" w:cstheme="minorHAnsi"/>
          <w:i/>
          <w:color w:val="4AA55B"/>
          <w:sz w:val="22"/>
          <w:szCs w:val="22"/>
          <w:lang w:val="es-ES"/>
        </w:rPr>
        <w:t xml:space="preserve"> 3.4:</w:t>
      </w:r>
    </w:p>
    <w:p w14:paraId="2D975DA2" w14:textId="77777777" w:rsidR="005567B2" w:rsidRPr="0066385B" w:rsidRDefault="005567B2" w:rsidP="0066385B">
      <w:pPr>
        <w:spacing w:after="120"/>
        <w:jc w:val="both"/>
        <w:rPr>
          <w:rFonts w:asciiTheme="minorHAnsi" w:hAnsiTheme="minorHAnsi" w:cstheme="minorHAnsi"/>
          <w:i/>
          <w:color w:val="4AA55B"/>
          <w:sz w:val="22"/>
          <w:szCs w:val="22"/>
          <w:lang w:val="es-ES"/>
        </w:rPr>
      </w:pPr>
    </w:p>
    <w:p w14:paraId="5853843A" w14:textId="7D1FEC49"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Cuenta bancaria donde se pagará la ayuda financiera:</w:t>
      </w:r>
    </w:p>
    <w:p w14:paraId="7CB24604" w14:textId="1268992B"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Titular de la cuenta bancaria</w:t>
      </w:r>
    </w:p>
    <w:p w14:paraId="6664800E" w14:textId="51C8C0FD"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Nombre del banco:</w:t>
      </w:r>
    </w:p>
    <w:p w14:paraId="5F439A9D" w14:textId="1DA096DC"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Código BIC/SWIFT:</w:t>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ab/>
      </w:r>
    </w:p>
    <w:p w14:paraId="468CD34C" w14:textId="77777777" w:rsidR="00F4100F" w:rsidRPr="0066385B" w:rsidRDefault="00F4100F" w:rsidP="0066385B">
      <w:p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Número de cuenta / Código IBAN</w:t>
      </w:r>
      <w:r w:rsidRPr="0066385B">
        <w:rPr>
          <w:rFonts w:asciiTheme="minorHAnsi" w:hAnsiTheme="minorHAnsi" w:cstheme="minorHAnsi"/>
          <w:color w:val="9BBB59" w:themeColor="accent3"/>
          <w:sz w:val="22"/>
          <w:szCs w:val="22"/>
          <w:lang w:val="es-ES"/>
        </w:rPr>
        <w:t>:</w:t>
      </w:r>
      <w:r w:rsidRPr="0066385B">
        <w:rPr>
          <w:rFonts w:asciiTheme="minorHAnsi" w:hAnsiTheme="minorHAnsi" w:cstheme="minorHAnsi"/>
          <w:i/>
          <w:iCs/>
          <w:color w:val="9BBB59" w:themeColor="accent3"/>
          <w:sz w:val="22"/>
          <w:szCs w:val="22"/>
          <w:lang w:val="es-ES"/>
        </w:rPr>
        <w:t>]</w:t>
      </w:r>
    </w:p>
    <w:p w14:paraId="60B02C3F" w14:textId="77777777" w:rsidR="0040237B" w:rsidRPr="0066385B" w:rsidRDefault="0040237B" w:rsidP="0066385B">
      <w:pPr>
        <w:spacing w:after="120"/>
        <w:jc w:val="both"/>
        <w:rPr>
          <w:rFonts w:asciiTheme="minorHAnsi" w:hAnsiTheme="minorHAnsi" w:cstheme="minorHAnsi"/>
          <w:sz w:val="22"/>
          <w:szCs w:val="22"/>
          <w:lang w:val="es-ES"/>
        </w:rPr>
      </w:pPr>
    </w:p>
    <w:p w14:paraId="09416A17" w14:textId="77777777" w:rsidR="00F4100F" w:rsidRPr="0066385B" w:rsidRDefault="00F4100F" w:rsidP="0066385B">
      <w:pPr>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Las partes mencionadas anteriormente han convenido en celebrar el Convenio. </w:t>
      </w:r>
    </w:p>
    <w:p w14:paraId="244BC140" w14:textId="77777777" w:rsidR="00F4100F" w:rsidRPr="0066385B" w:rsidRDefault="00F4100F" w:rsidP="0066385B">
      <w:pPr>
        <w:spacing w:after="120"/>
        <w:jc w:val="both"/>
        <w:rPr>
          <w:rFonts w:asciiTheme="minorHAnsi" w:hAnsiTheme="minorHAnsi" w:cstheme="minorHAnsi"/>
          <w:sz w:val="22"/>
          <w:szCs w:val="22"/>
          <w:lang w:val="es-ES"/>
        </w:rPr>
      </w:pPr>
    </w:p>
    <w:p w14:paraId="5EC7AF8A" w14:textId="61E65D3F" w:rsidR="009D3CEB" w:rsidRPr="0066385B" w:rsidRDefault="00F4100F" w:rsidP="0066385B">
      <w:pPr>
        <w:spacing w:after="120"/>
        <w:ind w:firstLine="7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Convenio consta de:</w:t>
      </w:r>
    </w:p>
    <w:p w14:paraId="0D72C1E4" w14:textId="086D28ED" w:rsidR="00F4100F" w:rsidRPr="0066385B" w:rsidRDefault="00F4100F" w:rsidP="0066385B">
      <w:pPr>
        <w:pStyle w:val="Prrafodelista"/>
        <w:numPr>
          <w:ilvl w:val="1"/>
          <w:numId w:val="29"/>
        </w:num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Condiciones</w:t>
      </w:r>
    </w:p>
    <w:p w14:paraId="7E32DB62" w14:textId="4714B16E" w:rsidR="00F4100F" w:rsidRPr="0066385B" w:rsidRDefault="00F82864" w:rsidP="0066385B">
      <w:pPr>
        <w:pStyle w:val="Prrafodelista"/>
        <w:numPr>
          <w:ilvl w:val="1"/>
          <w:numId w:val="29"/>
        </w:numPr>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Anexo</w:t>
      </w:r>
      <w:r w:rsidR="00F4100F" w:rsidRPr="0066385B">
        <w:rPr>
          <w:rFonts w:asciiTheme="minorHAnsi" w:hAnsiTheme="minorHAnsi" w:cstheme="minorHAnsi"/>
          <w:sz w:val="22"/>
          <w:szCs w:val="22"/>
          <w:lang w:val="es-ES"/>
        </w:rPr>
        <w:t>: [</w:t>
      </w:r>
      <w:r w:rsidR="00F4100F" w:rsidRPr="0066385B">
        <w:rPr>
          <w:rFonts w:asciiTheme="minorHAnsi" w:hAnsiTheme="minorHAnsi" w:cstheme="minorHAnsi"/>
          <w:sz w:val="22"/>
          <w:szCs w:val="22"/>
          <w:highlight w:val="lightGray"/>
          <w:lang w:val="es-ES"/>
        </w:rPr>
        <w:t>Acuerdo de Aprendizaje Erasmus+</w:t>
      </w:r>
      <w:r w:rsidR="001A7DD8" w:rsidRPr="0066385B">
        <w:rPr>
          <w:rStyle w:val="Refdenotaalpie"/>
          <w:rFonts w:asciiTheme="minorHAnsi" w:hAnsiTheme="minorHAnsi" w:cstheme="minorHAnsi"/>
          <w:sz w:val="22"/>
          <w:szCs w:val="22"/>
          <w:vertAlign w:val="superscript"/>
          <w:lang w:val="es-ES"/>
        </w:rPr>
        <w:footnoteReference w:id="2"/>
      </w:r>
      <w:r w:rsidR="001A7DD8" w:rsidRPr="0066385B">
        <w:rPr>
          <w:rFonts w:asciiTheme="minorHAnsi" w:hAnsiTheme="minorHAnsi" w:cstheme="minorHAnsi"/>
          <w:sz w:val="22"/>
          <w:szCs w:val="22"/>
          <w:lang w:val="es-ES"/>
        </w:rPr>
        <w:t>]</w:t>
      </w:r>
    </w:p>
    <w:p w14:paraId="5F444987" w14:textId="6E0235C5" w:rsidR="00CD08B4" w:rsidRPr="0066385B" w:rsidRDefault="00CD08B4" w:rsidP="0066385B">
      <w:p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Lo dispuesto en las Condiciones Particulares prevalecerá sobre lo dispuesto en </w:t>
      </w:r>
      <w:r w:rsidR="00BF1441" w:rsidRPr="0066385B">
        <w:rPr>
          <w:rFonts w:asciiTheme="minorHAnsi" w:hAnsiTheme="minorHAnsi" w:cstheme="minorHAnsi"/>
          <w:sz w:val="22"/>
          <w:szCs w:val="22"/>
          <w:lang w:val="es-ES"/>
        </w:rPr>
        <w:t>el</w:t>
      </w:r>
      <w:r w:rsidRPr="0066385B">
        <w:rPr>
          <w:rFonts w:asciiTheme="minorHAnsi" w:hAnsiTheme="minorHAnsi" w:cstheme="minorHAnsi"/>
          <w:sz w:val="22"/>
          <w:szCs w:val="22"/>
          <w:lang w:val="es-ES"/>
        </w:rPr>
        <w:t xml:space="preserve"> anexo. </w:t>
      </w:r>
    </w:p>
    <w:p w14:paraId="5638E6AD" w14:textId="77777777" w:rsidR="00CD08B4" w:rsidRPr="0066385B" w:rsidRDefault="00CD08B4" w:rsidP="0066385B">
      <w:pPr>
        <w:jc w:val="both"/>
        <w:rPr>
          <w:rFonts w:asciiTheme="minorHAnsi" w:hAnsiTheme="minorHAnsi" w:cstheme="minorHAnsi"/>
          <w:sz w:val="22"/>
          <w:szCs w:val="22"/>
          <w:lang w:val="es-ES"/>
        </w:rPr>
      </w:pPr>
    </w:p>
    <w:p w14:paraId="18A28AB3" w14:textId="6B1D8B64" w:rsidR="00522CD5" w:rsidRPr="0066385B" w:rsidRDefault="009D3CEB" w:rsidP="0066385B">
      <w:pPr>
        <w:jc w:val="both"/>
        <w:rPr>
          <w:rFonts w:asciiTheme="minorHAnsi" w:hAnsiTheme="minorHAnsi" w:cstheme="minorHAnsi"/>
          <w:sz w:val="22"/>
          <w:szCs w:val="22"/>
          <w:highlight w:val="cyan"/>
          <w:lang w:val="es-ES"/>
        </w:rPr>
      </w:pPr>
      <w:r w:rsidRPr="0066385B">
        <w:rPr>
          <w:rFonts w:asciiTheme="minorHAnsi" w:hAnsiTheme="minorHAnsi" w:cstheme="minorHAnsi"/>
          <w:sz w:val="22"/>
          <w:szCs w:val="22"/>
          <w:highlight w:val="cyan"/>
          <w:lang w:val="es-ES"/>
        </w:rPr>
        <w:br w:type="page"/>
      </w:r>
    </w:p>
    <w:p w14:paraId="400AA1B5" w14:textId="36417E53" w:rsidR="00D816DD" w:rsidRPr="0066385B" w:rsidRDefault="00D20398" w:rsidP="0066385B">
      <w:pPr>
        <w:pStyle w:val="Ttulo6"/>
        <w:keepNext/>
        <w:keepLines/>
        <w:numPr>
          <w:ilvl w:val="0"/>
          <w:numId w:val="0"/>
        </w:numPr>
        <w:spacing w:before="0" w:after="200"/>
        <w:rPr>
          <w:rFonts w:asciiTheme="minorHAnsi" w:eastAsiaTheme="majorEastAsia" w:hAnsiTheme="minorHAnsi" w:cstheme="minorHAnsi"/>
          <w:b/>
          <w:bCs/>
          <w:i w:val="0"/>
          <w:caps/>
          <w:snapToGrid/>
          <w:szCs w:val="22"/>
          <w:u w:val="single"/>
          <w:lang w:val="es-ES" w:eastAsia="en-US"/>
        </w:rPr>
      </w:pPr>
      <w:r w:rsidRPr="0066385B">
        <w:rPr>
          <w:rFonts w:asciiTheme="minorHAnsi" w:eastAsiaTheme="majorEastAsia" w:hAnsiTheme="minorHAnsi" w:cstheme="minorHAnsi"/>
          <w:b/>
          <w:bCs/>
          <w:i w:val="0"/>
          <w:caps/>
          <w:snapToGrid/>
          <w:szCs w:val="22"/>
          <w:u w:val="single"/>
          <w:lang w:val="es-ES" w:eastAsia="en-US"/>
        </w:rPr>
        <w:lastRenderedPageBreak/>
        <w:t>condiciones</w:t>
      </w:r>
    </w:p>
    <w:p w14:paraId="5B166BF6" w14:textId="77777777" w:rsidR="007123CA" w:rsidRPr="0066385B" w:rsidRDefault="007123CA" w:rsidP="0066385B">
      <w:pPr>
        <w:jc w:val="both"/>
        <w:rPr>
          <w:rFonts w:asciiTheme="minorHAnsi" w:eastAsiaTheme="majorEastAsia" w:hAnsiTheme="minorHAnsi" w:cstheme="minorHAnsi"/>
          <w:sz w:val="22"/>
          <w:szCs w:val="22"/>
          <w:lang w:val="es-ES" w:eastAsia="en-US"/>
        </w:rPr>
      </w:pPr>
    </w:p>
    <w:p w14:paraId="147AD750" w14:textId="27654FB4" w:rsidR="00F96310" w:rsidRPr="0066385B" w:rsidRDefault="00115F24" w:rsidP="0066385B">
      <w:pPr>
        <w:pStyle w:val="Ttulo4"/>
        <w:keepLines/>
        <w:spacing w:after="200"/>
        <w:rPr>
          <w:rFonts w:asciiTheme="minorHAnsi" w:hAnsiTheme="minorHAnsi" w:cstheme="minorHAnsi"/>
          <w:b/>
          <w:bCs/>
          <w:iCs/>
          <w:caps/>
          <w:snapToGrid/>
          <w:sz w:val="22"/>
          <w:szCs w:val="22"/>
          <w:lang w:val="es-ES"/>
        </w:rPr>
      </w:pPr>
      <w:r w:rsidRPr="0066385B">
        <w:rPr>
          <w:rFonts w:asciiTheme="minorHAnsi" w:hAnsiTheme="minorHAnsi" w:cstheme="minorHAnsi"/>
          <w:b/>
          <w:bCs/>
          <w:iCs/>
          <w:caps/>
          <w:snapToGrid/>
          <w:sz w:val="22"/>
          <w:szCs w:val="22"/>
          <w:lang w:val="es-ES"/>
        </w:rPr>
        <w:t>CLÁUSULA 1 – OBJETO DEL CONVENIO</w:t>
      </w:r>
    </w:p>
    <w:p w14:paraId="473F4650" w14:textId="6E1B9F40" w:rsidR="003003A0" w:rsidRPr="0066385B" w:rsidRDefault="00D20398" w:rsidP="0066385B">
      <w:pPr>
        <w:pStyle w:val="Prrafodelista"/>
        <w:numPr>
          <w:ilvl w:val="1"/>
          <w:numId w:val="20"/>
        </w:num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presente Convenio establece los derechos, las obligaciones y las condiciones aplicables a la subvención que se conceda para la ejecución de una actividad de movilidad en el marco del programa Erasmus+.</w:t>
      </w:r>
    </w:p>
    <w:p w14:paraId="750046F9" w14:textId="5A8D4BE4" w:rsidR="00D20398" w:rsidRPr="0066385B" w:rsidRDefault="00D20398" w:rsidP="0066385B">
      <w:pPr>
        <w:pStyle w:val="Prrafodelista"/>
        <w:numPr>
          <w:ilvl w:val="1"/>
          <w:numId w:val="20"/>
        </w:numPr>
        <w:spacing w:line="276" w:lineRule="auto"/>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La organización proporcionará apoyo al participante para realizar la actividad de movilidad</w:t>
      </w:r>
      <w:r w:rsidR="007405EF" w:rsidRPr="0066385B">
        <w:rPr>
          <w:rFonts w:asciiTheme="minorHAnsi" w:hAnsiTheme="minorHAnsi" w:cstheme="minorHAnsi"/>
          <w:sz w:val="22"/>
          <w:szCs w:val="22"/>
          <w:lang w:val="es-ES"/>
        </w:rPr>
        <w:t>.</w:t>
      </w:r>
    </w:p>
    <w:p w14:paraId="6FC10B69" w14:textId="0984D930" w:rsidR="0040237B" w:rsidRPr="0066385B" w:rsidRDefault="00D20398" w:rsidP="0066385B">
      <w:pPr>
        <w:pStyle w:val="Prrafodelista"/>
        <w:numPr>
          <w:ilvl w:val="1"/>
          <w:numId w:val="20"/>
        </w:numPr>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participante acepta la ayuda financiera o la provisión de servicios especificada en la cláusula 3 y se compromete a realizar la actividad de movilidad tal como se describe en el Anexo</w:t>
      </w:r>
      <w:r w:rsidR="003003A0" w:rsidRPr="0066385B">
        <w:rPr>
          <w:rFonts w:asciiTheme="minorHAnsi" w:hAnsiTheme="minorHAnsi" w:cstheme="minorHAnsi"/>
          <w:sz w:val="22"/>
          <w:szCs w:val="22"/>
          <w:lang w:val="es-ES"/>
        </w:rPr>
        <w:t>.</w:t>
      </w:r>
    </w:p>
    <w:p w14:paraId="7B8D873B" w14:textId="68507FF9" w:rsidR="00023FCB" w:rsidRPr="0066385B" w:rsidRDefault="00D20398" w:rsidP="0066385B">
      <w:pPr>
        <w:pStyle w:val="Prrafodelista"/>
        <w:numPr>
          <w:ilvl w:val="1"/>
          <w:numId w:val="20"/>
        </w:numPr>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Las enmiendas al convenio se solicitarán y acordarán por ambas partes mediante una notificación formal por carta o correo electrónico</w:t>
      </w:r>
      <w:r w:rsidR="007405EF" w:rsidRPr="0066385B">
        <w:rPr>
          <w:rFonts w:asciiTheme="minorHAnsi" w:hAnsiTheme="minorHAnsi" w:cstheme="minorHAnsi"/>
          <w:sz w:val="22"/>
          <w:szCs w:val="22"/>
          <w:lang w:val="es-ES"/>
        </w:rPr>
        <w:t>.</w:t>
      </w:r>
      <w:r w:rsidR="00C841B4" w:rsidRPr="0066385B">
        <w:rPr>
          <w:rFonts w:asciiTheme="minorHAnsi" w:hAnsiTheme="minorHAnsi" w:cstheme="minorHAnsi"/>
          <w:sz w:val="22"/>
          <w:szCs w:val="22"/>
          <w:lang w:val="es-ES"/>
        </w:rPr>
        <w:t xml:space="preserve"> </w:t>
      </w:r>
      <w:r w:rsidR="00E172BA" w:rsidRPr="0066385B">
        <w:rPr>
          <w:rFonts w:asciiTheme="minorHAnsi" w:hAnsiTheme="minorHAnsi" w:cstheme="minorHAnsi"/>
          <w:sz w:val="22"/>
          <w:szCs w:val="22"/>
          <w:lang w:val="es-ES"/>
        </w:rPr>
        <w:t xml:space="preserve">Una enmienda entra en vigor el día de la última firma o el día en que la parte receptora la haya recibido. Una enmienda surte efecto el día en que entre en vigor o en la fecha indicada en la enmienda.  </w:t>
      </w:r>
    </w:p>
    <w:p w14:paraId="4D526FFF" w14:textId="77777777" w:rsidR="00023FCB" w:rsidRPr="0066385B" w:rsidRDefault="00023FCB" w:rsidP="0066385B">
      <w:pPr>
        <w:pStyle w:val="Prrafodelista"/>
        <w:ind w:left="576"/>
        <w:jc w:val="both"/>
        <w:rPr>
          <w:rFonts w:asciiTheme="minorHAnsi" w:hAnsiTheme="minorHAnsi" w:cstheme="minorHAnsi"/>
          <w:sz w:val="22"/>
          <w:szCs w:val="22"/>
          <w:lang w:val="es-ES"/>
        </w:rPr>
      </w:pPr>
    </w:p>
    <w:p w14:paraId="3001F5E8" w14:textId="77777777" w:rsidR="00AF3F14" w:rsidRPr="0066385B" w:rsidRDefault="00AF3F14" w:rsidP="0066385B">
      <w:pPr>
        <w:ind w:hanging="567"/>
        <w:jc w:val="both"/>
        <w:rPr>
          <w:rFonts w:asciiTheme="minorHAnsi" w:hAnsiTheme="minorHAnsi" w:cstheme="minorHAnsi"/>
          <w:sz w:val="22"/>
          <w:szCs w:val="22"/>
          <w:lang w:val="es-ES"/>
        </w:rPr>
      </w:pPr>
    </w:p>
    <w:p w14:paraId="56438678" w14:textId="5DAC357D" w:rsidR="00F96310" w:rsidRPr="0066385B" w:rsidRDefault="007405EF" w:rsidP="0066385B">
      <w:pPr>
        <w:pStyle w:val="Ttulo4"/>
        <w:keepLines/>
        <w:spacing w:after="200"/>
        <w:rPr>
          <w:rFonts w:asciiTheme="minorHAnsi" w:hAnsiTheme="minorHAnsi" w:cstheme="minorHAnsi"/>
          <w:b/>
          <w:bCs/>
          <w:iCs/>
          <w:caps/>
          <w:snapToGrid/>
          <w:sz w:val="22"/>
          <w:szCs w:val="22"/>
          <w:lang w:val="es-ES"/>
        </w:rPr>
      </w:pPr>
      <w:r w:rsidRPr="0066385B">
        <w:rPr>
          <w:rFonts w:asciiTheme="minorHAnsi" w:hAnsiTheme="minorHAnsi" w:cstheme="minorHAnsi"/>
          <w:b/>
          <w:bCs/>
          <w:iCs/>
          <w:caps/>
          <w:snapToGrid/>
          <w:sz w:val="22"/>
          <w:szCs w:val="22"/>
          <w:lang w:val="es-ES"/>
        </w:rPr>
        <w:t xml:space="preserve">CLÁUSULA 2 –DURACIÓN </w:t>
      </w:r>
      <w:r w:rsidR="00E172BA" w:rsidRPr="0066385B">
        <w:rPr>
          <w:rFonts w:asciiTheme="minorHAnsi" w:hAnsiTheme="minorHAnsi" w:cstheme="minorHAnsi"/>
          <w:b/>
          <w:bCs/>
          <w:sz w:val="22"/>
          <w:szCs w:val="22"/>
          <w:lang w:val="es-ES"/>
        </w:rPr>
        <w:t>Y FECHA</w:t>
      </w:r>
      <w:r w:rsidR="00BC54D2" w:rsidRPr="0066385B">
        <w:rPr>
          <w:rFonts w:asciiTheme="minorHAnsi" w:hAnsiTheme="minorHAnsi" w:cstheme="minorHAnsi"/>
          <w:b/>
          <w:bCs/>
          <w:sz w:val="22"/>
          <w:szCs w:val="22"/>
          <w:lang w:val="es-ES"/>
        </w:rPr>
        <w:t>S</w:t>
      </w:r>
      <w:r w:rsidR="00E172BA" w:rsidRPr="0066385B">
        <w:rPr>
          <w:rFonts w:asciiTheme="minorHAnsi" w:hAnsiTheme="minorHAnsi" w:cstheme="minorHAnsi"/>
          <w:b/>
          <w:bCs/>
          <w:sz w:val="22"/>
          <w:szCs w:val="22"/>
          <w:lang w:val="es-ES"/>
        </w:rPr>
        <w:t xml:space="preserve"> DE </w:t>
      </w:r>
      <w:r w:rsidR="00BC54D2" w:rsidRPr="0066385B">
        <w:rPr>
          <w:rFonts w:asciiTheme="minorHAnsi" w:hAnsiTheme="minorHAnsi" w:cstheme="minorHAnsi"/>
          <w:b/>
          <w:bCs/>
          <w:sz w:val="22"/>
          <w:szCs w:val="22"/>
          <w:lang w:val="es-ES"/>
        </w:rPr>
        <w:t>INICIO Y FIN</w:t>
      </w:r>
      <w:r w:rsidR="00BE6573" w:rsidRPr="0066385B">
        <w:rPr>
          <w:rFonts w:asciiTheme="minorHAnsi" w:hAnsiTheme="minorHAnsi" w:cstheme="minorHAnsi"/>
          <w:b/>
          <w:bCs/>
          <w:sz w:val="22"/>
          <w:szCs w:val="22"/>
          <w:lang w:val="es-ES"/>
        </w:rPr>
        <w:t xml:space="preserve"> DE LA MOVILIDAD</w:t>
      </w:r>
    </w:p>
    <w:p w14:paraId="778A847B" w14:textId="4CB8998A" w:rsidR="00F96310" w:rsidRPr="0066385B" w:rsidRDefault="007123CA"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2.1</w:t>
      </w:r>
      <w:r w:rsidR="00F96310" w:rsidRPr="0066385B">
        <w:rPr>
          <w:rFonts w:asciiTheme="minorHAnsi" w:hAnsiTheme="minorHAnsi" w:cstheme="minorHAnsi"/>
          <w:sz w:val="22"/>
          <w:szCs w:val="22"/>
          <w:lang w:val="es-ES"/>
        </w:rPr>
        <w:tab/>
      </w:r>
      <w:r w:rsidR="00374FA8" w:rsidRPr="0066385B">
        <w:rPr>
          <w:rFonts w:asciiTheme="minorHAnsi" w:hAnsiTheme="minorHAnsi" w:cstheme="minorHAnsi"/>
          <w:sz w:val="22"/>
          <w:szCs w:val="22"/>
          <w:lang w:val="es-ES"/>
        </w:rPr>
        <w:t>El convenio entrará en vigor a partir de su firma por la última de las dos partes.</w:t>
      </w:r>
    </w:p>
    <w:p w14:paraId="5D770C7C" w14:textId="3B44B5FD" w:rsidR="00FA56BC" w:rsidRPr="0066385B" w:rsidRDefault="007123CA"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2.2</w:t>
      </w:r>
      <w:r w:rsidR="00F96310" w:rsidRPr="0066385B">
        <w:rPr>
          <w:rFonts w:asciiTheme="minorHAnsi" w:hAnsiTheme="minorHAnsi" w:cstheme="minorHAnsi"/>
          <w:sz w:val="22"/>
          <w:szCs w:val="22"/>
          <w:lang w:val="es-ES"/>
        </w:rPr>
        <w:tab/>
      </w:r>
      <w:r w:rsidR="00374FA8" w:rsidRPr="0066385B">
        <w:rPr>
          <w:rFonts w:asciiTheme="minorHAnsi" w:hAnsiTheme="minorHAnsi" w:cstheme="minorHAnsi"/>
          <w:sz w:val="22"/>
          <w:szCs w:val="22"/>
          <w:lang w:val="es-ES"/>
        </w:rPr>
        <w:t xml:space="preserve">El convenio cubrirá el periodo desde </w:t>
      </w:r>
      <w:r w:rsidR="00402A15" w:rsidRPr="0066385B">
        <w:rPr>
          <w:rFonts w:asciiTheme="minorHAnsi" w:hAnsiTheme="minorHAnsi" w:cstheme="minorHAnsi"/>
          <w:sz w:val="22"/>
          <w:szCs w:val="22"/>
          <w:lang w:val="es-ES"/>
        </w:rPr>
        <w:t xml:space="preserve">el </w:t>
      </w:r>
      <w:r w:rsidR="00374FA8" w:rsidRPr="0066385B">
        <w:rPr>
          <w:rFonts w:asciiTheme="minorHAnsi" w:hAnsiTheme="minorHAnsi" w:cstheme="minorHAnsi"/>
          <w:sz w:val="22"/>
          <w:szCs w:val="22"/>
          <w:lang w:val="es-ES"/>
        </w:rPr>
        <w:t>[</w:t>
      </w:r>
      <w:r w:rsidR="00374FA8" w:rsidRPr="0066385B">
        <w:rPr>
          <w:rFonts w:asciiTheme="minorHAnsi" w:hAnsiTheme="minorHAnsi" w:cstheme="minorHAnsi"/>
          <w:sz w:val="22"/>
          <w:szCs w:val="22"/>
          <w:highlight w:val="lightGray"/>
          <w:lang w:val="es-ES"/>
        </w:rPr>
        <w:t>fecha</w:t>
      </w:r>
      <w:r w:rsidR="00374FA8" w:rsidRPr="0066385B">
        <w:rPr>
          <w:rFonts w:asciiTheme="minorHAnsi" w:hAnsiTheme="minorHAnsi" w:cstheme="minorHAnsi"/>
          <w:sz w:val="22"/>
          <w:szCs w:val="22"/>
          <w:lang w:val="es-ES"/>
        </w:rPr>
        <w:t xml:space="preserve">] hasta </w:t>
      </w:r>
      <w:r w:rsidR="00402A15" w:rsidRPr="0066385B">
        <w:rPr>
          <w:rFonts w:asciiTheme="minorHAnsi" w:hAnsiTheme="minorHAnsi" w:cstheme="minorHAnsi"/>
          <w:sz w:val="22"/>
          <w:szCs w:val="22"/>
          <w:lang w:val="es-ES"/>
        </w:rPr>
        <w:t xml:space="preserve">el </w:t>
      </w:r>
      <w:r w:rsidR="00374FA8" w:rsidRPr="0066385B">
        <w:rPr>
          <w:rFonts w:asciiTheme="minorHAnsi" w:hAnsiTheme="minorHAnsi" w:cstheme="minorHAnsi"/>
          <w:sz w:val="22"/>
          <w:szCs w:val="22"/>
          <w:lang w:val="es-ES"/>
        </w:rPr>
        <w:t>[</w:t>
      </w:r>
      <w:r w:rsidR="00374FA8" w:rsidRPr="0066385B">
        <w:rPr>
          <w:rFonts w:asciiTheme="minorHAnsi" w:hAnsiTheme="minorHAnsi" w:cstheme="minorHAnsi"/>
          <w:sz w:val="22"/>
          <w:szCs w:val="22"/>
          <w:highlight w:val="lightGray"/>
          <w:lang w:val="es-ES"/>
        </w:rPr>
        <w:t>fecha</w:t>
      </w:r>
      <w:r w:rsidR="00374FA8" w:rsidRPr="0066385B">
        <w:rPr>
          <w:rFonts w:asciiTheme="minorHAnsi" w:hAnsiTheme="minorHAnsi" w:cstheme="minorHAnsi"/>
          <w:sz w:val="22"/>
          <w:szCs w:val="22"/>
          <w:lang w:val="es-ES"/>
        </w:rPr>
        <w:t xml:space="preserve">] </w:t>
      </w:r>
      <w:r w:rsidR="00402A15" w:rsidRPr="0066385B">
        <w:rPr>
          <w:rFonts w:asciiTheme="minorHAnsi" w:hAnsiTheme="minorHAnsi" w:cstheme="minorHAnsi"/>
          <w:sz w:val="22"/>
          <w:szCs w:val="22"/>
          <w:lang w:val="es-ES"/>
        </w:rPr>
        <w:t>[</w:t>
      </w:r>
      <w:r w:rsidR="00402A15" w:rsidRPr="0066385B">
        <w:rPr>
          <w:rFonts w:asciiTheme="minorHAnsi" w:hAnsiTheme="minorHAnsi" w:cstheme="minorHAnsi"/>
          <w:sz w:val="22"/>
          <w:szCs w:val="22"/>
          <w:highlight w:val="yellow"/>
          <w:lang w:val="es-ES"/>
        </w:rPr>
        <w:t xml:space="preserve">este periodo incluye los componentes físico y virtual de la movilidad, tal y como se detalla en el anexo, </w:t>
      </w:r>
      <w:r w:rsidR="00402A15" w:rsidRPr="0066385B">
        <w:rPr>
          <w:rFonts w:asciiTheme="minorHAnsi" w:hAnsiTheme="minorHAnsi" w:cstheme="minorHAnsi"/>
          <w:b/>
          <w:bCs/>
          <w:sz w:val="22"/>
          <w:szCs w:val="22"/>
          <w:highlight w:val="yellow"/>
          <w:lang w:val="es-ES"/>
        </w:rPr>
        <w:t>incluyendo los días de viaje</w:t>
      </w:r>
      <w:r w:rsidR="00402A15" w:rsidRPr="0066385B">
        <w:rPr>
          <w:rFonts w:asciiTheme="minorHAnsi" w:hAnsiTheme="minorHAnsi" w:cstheme="minorHAnsi"/>
          <w:sz w:val="22"/>
          <w:szCs w:val="22"/>
          <w:lang w:val="es-ES"/>
        </w:rPr>
        <w:t>]</w:t>
      </w:r>
      <w:r w:rsidR="006762F6" w:rsidRPr="0066385B">
        <w:rPr>
          <w:rFonts w:asciiTheme="minorHAnsi" w:hAnsiTheme="minorHAnsi" w:cstheme="minorHAnsi"/>
          <w:sz w:val="22"/>
          <w:szCs w:val="22"/>
          <w:lang w:val="es-ES"/>
        </w:rPr>
        <w:t>.</w:t>
      </w:r>
      <w:r w:rsidR="00C841B4" w:rsidRPr="0066385B">
        <w:rPr>
          <w:rFonts w:asciiTheme="minorHAnsi" w:hAnsiTheme="minorHAnsi" w:cstheme="minorHAnsi"/>
          <w:sz w:val="22"/>
          <w:szCs w:val="22"/>
          <w:lang w:val="es-ES"/>
        </w:rPr>
        <w:t xml:space="preserve"> (</w:t>
      </w:r>
      <w:r w:rsidR="00E172BA" w:rsidRPr="0066385B">
        <w:rPr>
          <w:rFonts w:asciiTheme="minorHAnsi" w:hAnsiTheme="minorHAnsi" w:cstheme="minorHAnsi"/>
          <w:sz w:val="22"/>
          <w:szCs w:val="22"/>
          <w:lang w:val="es-ES"/>
        </w:rPr>
        <w:t>consulte el anexo con el programa detallado)</w:t>
      </w:r>
      <w:r w:rsidR="00270D8F" w:rsidRPr="0066385B">
        <w:rPr>
          <w:rFonts w:asciiTheme="minorHAnsi" w:hAnsiTheme="minorHAnsi" w:cstheme="minorHAnsi"/>
          <w:sz w:val="22"/>
          <w:szCs w:val="22"/>
          <w:lang w:val="es-ES"/>
        </w:rPr>
        <w:t>.</w:t>
      </w:r>
      <w:r w:rsidR="00E172BA" w:rsidRPr="0066385B">
        <w:rPr>
          <w:rFonts w:asciiTheme="minorHAnsi" w:hAnsiTheme="minorHAnsi" w:cstheme="minorHAnsi"/>
          <w:sz w:val="22"/>
          <w:szCs w:val="22"/>
          <w:lang w:val="es-ES"/>
        </w:rPr>
        <w:t xml:space="preserve"> </w:t>
      </w:r>
    </w:p>
    <w:p w14:paraId="560687F8" w14:textId="77777777" w:rsidR="00BE6573" w:rsidRPr="0066385B" w:rsidRDefault="00BE6573" w:rsidP="0066385B">
      <w:pPr>
        <w:ind w:left="567" w:hanging="567"/>
        <w:jc w:val="both"/>
        <w:rPr>
          <w:rFonts w:asciiTheme="minorHAnsi" w:hAnsiTheme="minorHAnsi" w:cstheme="minorHAnsi"/>
          <w:sz w:val="22"/>
          <w:szCs w:val="22"/>
          <w:lang w:val="es-ES"/>
        </w:rPr>
      </w:pPr>
    </w:p>
    <w:p w14:paraId="3B26CF75" w14:textId="1FB92F36" w:rsidR="00F96310" w:rsidRPr="0066385B" w:rsidRDefault="00A4333E"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hAnsiTheme="minorHAnsi" w:cstheme="minorHAnsi"/>
          <w:b/>
          <w:bCs/>
          <w:iCs/>
          <w:caps/>
          <w:snapToGrid/>
          <w:sz w:val="22"/>
          <w:szCs w:val="22"/>
          <w:lang w:val="es-ES"/>
        </w:rPr>
        <w:t xml:space="preserve">CLÁUSULA 3 </w:t>
      </w:r>
      <w:r w:rsidRPr="0066385B">
        <w:rPr>
          <w:rFonts w:asciiTheme="minorHAnsi" w:eastAsiaTheme="majorEastAsia" w:hAnsiTheme="minorHAnsi" w:cstheme="minorHAnsi"/>
          <w:b/>
          <w:bCs/>
          <w:iCs/>
          <w:caps/>
          <w:snapToGrid/>
          <w:sz w:val="22"/>
          <w:szCs w:val="22"/>
          <w:lang w:val="es-ES" w:eastAsia="en-US"/>
        </w:rPr>
        <w:t>– AYUDA FINANCIERA</w:t>
      </w:r>
    </w:p>
    <w:p w14:paraId="5E9A489B" w14:textId="60E7280F" w:rsidR="00253AAD" w:rsidRPr="0066385B" w:rsidRDefault="003E13DC"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3.1</w:t>
      </w:r>
      <w:r w:rsidRPr="0066385B">
        <w:rPr>
          <w:rFonts w:asciiTheme="minorHAnsi" w:hAnsiTheme="minorHAnsi" w:cstheme="minorHAnsi"/>
          <w:sz w:val="22"/>
          <w:szCs w:val="22"/>
          <w:lang w:val="es-ES"/>
        </w:rPr>
        <w:tab/>
      </w:r>
      <w:r w:rsidR="00253AAD" w:rsidRPr="0066385B">
        <w:rPr>
          <w:rFonts w:asciiTheme="minorHAnsi" w:hAnsiTheme="minorHAnsi" w:cstheme="minorHAnsi"/>
          <w:sz w:val="22"/>
          <w:szCs w:val="22"/>
          <w:lang w:val="es-ES"/>
        </w:rPr>
        <w:t xml:space="preserve">La ayuda financiera se calculará según las reglas de financiación indicadas en la Guía del Programa Erasmus+ [versión </w:t>
      </w:r>
      <w:r w:rsidR="00253AAD" w:rsidRPr="0066385B">
        <w:rPr>
          <w:rFonts w:asciiTheme="minorHAnsi" w:hAnsiTheme="minorHAnsi" w:cstheme="minorHAnsi"/>
          <w:sz w:val="22"/>
          <w:szCs w:val="22"/>
          <w:highlight w:val="lightGray"/>
          <w:lang w:val="es-ES"/>
        </w:rPr>
        <w:t>202</w:t>
      </w:r>
      <w:r w:rsidR="00382934" w:rsidRPr="0066385B">
        <w:rPr>
          <w:rFonts w:asciiTheme="minorHAnsi" w:hAnsiTheme="minorHAnsi" w:cstheme="minorHAnsi"/>
          <w:sz w:val="22"/>
          <w:szCs w:val="22"/>
          <w:lang w:val="es-ES"/>
        </w:rPr>
        <w:t>4</w:t>
      </w:r>
      <w:r w:rsidR="00253AAD" w:rsidRPr="0066385B">
        <w:rPr>
          <w:rFonts w:asciiTheme="minorHAnsi" w:hAnsiTheme="minorHAnsi" w:cstheme="minorHAnsi"/>
          <w:sz w:val="22"/>
          <w:szCs w:val="22"/>
          <w:lang w:val="es-ES"/>
        </w:rPr>
        <w:t>].</w:t>
      </w:r>
    </w:p>
    <w:p w14:paraId="0BF92288" w14:textId="775629B7" w:rsidR="00A4333E" w:rsidRPr="0066385B" w:rsidRDefault="002B6DE8" w:rsidP="0066385B">
      <w:pPr>
        <w:spacing w:after="120"/>
        <w:ind w:left="567" w:hanging="567"/>
        <w:jc w:val="both"/>
        <w:rPr>
          <w:rFonts w:asciiTheme="minorHAnsi" w:hAnsiTheme="minorHAnsi" w:cstheme="minorHAnsi"/>
          <w:sz w:val="22"/>
          <w:szCs w:val="22"/>
          <w:shd w:val="clear" w:color="auto" w:fill="FFFFB9"/>
          <w:lang w:val="es-ES"/>
        </w:rPr>
      </w:pPr>
      <w:r w:rsidRPr="0066385B">
        <w:rPr>
          <w:rFonts w:asciiTheme="minorHAnsi" w:hAnsiTheme="minorHAnsi" w:cstheme="minorHAnsi"/>
          <w:sz w:val="22"/>
          <w:szCs w:val="22"/>
          <w:lang w:val="es-ES"/>
        </w:rPr>
        <w:t xml:space="preserve">3.2 </w:t>
      </w:r>
      <w:r w:rsidR="00A4333E" w:rsidRPr="0066385B">
        <w:rPr>
          <w:rFonts w:asciiTheme="minorHAnsi" w:hAnsiTheme="minorHAnsi" w:cstheme="minorHAnsi"/>
          <w:sz w:val="22"/>
          <w:szCs w:val="22"/>
          <w:lang w:val="es-ES"/>
        </w:rPr>
        <w:tab/>
      </w:r>
      <w:r w:rsidR="00246FAB" w:rsidRPr="0066385B">
        <w:rPr>
          <w:rFonts w:asciiTheme="minorHAnsi" w:hAnsiTheme="minorHAnsi" w:cstheme="minorHAnsi"/>
          <w:sz w:val="22"/>
          <w:szCs w:val="22"/>
          <w:lang w:val="es-ES"/>
        </w:rPr>
        <w:t xml:space="preserve">El participante recibirá una ayuda financiera de fondos Erasmus+ de la UE por </w:t>
      </w:r>
      <w:r w:rsidR="00246FAB" w:rsidRPr="0066385B">
        <w:rPr>
          <w:rFonts w:asciiTheme="minorHAnsi" w:hAnsiTheme="minorHAnsi" w:cstheme="minorHAnsi"/>
          <w:sz w:val="22"/>
          <w:szCs w:val="22"/>
          <w:highlight w:val="lightGray"/>
          <w:lang w:val="es-ES"/>
        </w:rPr>
        <w:t>[…]</w:t>
      </w:r>
      <w:r w:rsidR="00246FAB" w:rsidRPr="0066385B">
        <w:rPr>
          <w:rFonts w:asciiTheme="minorHAnsi" w:hAnsiTheme="minorHAnsi" w:cstheme="minorHAnsi"/>
          <w:sz w:val="22"/>
          <w:szCs w:val="22"/>
          <w:lang w:val="es-ES"/>
        </w:rPr>
        <w:t xml:space="preserve"> días. </w:t>
      </w:r>
      <w:r w:rsidR="00954B7D" w:rsidRPr="0066385B">
        <w:rPr>
          <w:rFonts w:asciiTheme="minorHAnsi" w:hAnsiTheme="minorHAnsi" w:cstheme="minorHAnsi"/>
          <w:sz w:val="22"/>
          <w:szCs w:val="22"/>
          <w:lang w:val="es-ES"/>
        </w:rPr>
        <w:t>[</w:t>
      </w:r>
      <w:r w:rsidR="00954B7D" w:rsidRPr="0066385B">
        <w:rPr>
          <w:rFonts w:asciiTheme="minorHAnsi" w:hAnsiTheme="minorHAnsi" w:cstheme="minorHAnsi"/>
          <w:sz w:val="22"/>
          <w:szCs w:val="22"/>
          <w:highlight w:val="yellow"/>
          <w:lang w:val="es-ES"/>
        </w:rPr>
        <w:t>el número de días indicado</w:t>
      </w:r>
      <w:r w:rsidR="00954B7D" w:rsidRPr="0066385B">
        <w:rPr>
          <w:rFonts w:asciiTheme="minorHAnsi" w:hAnsiTheme="minorHAnsi" w:cstheme="minorHAnsi"/>
          <w:sz w:val="22"/>
          <w:szCs w:val="22"/>
          <w:highlight w:val="yellow"/>
          <w:shd w:val="clear" w:color="auto" w:fill="FFFFB9"/>
          <w:lang w:val="es-ES"/>
        </w:rPr>
        <w:t xml:space="preserve"> deberá ser igual a la duración del periodo de movilidad física (en el país de destino) </w:t>
      </w:r>
      <w:r w:rsidR="00954B7D" w:rsidRPr="0066385B">
        <w:rPr>
          <w:rFonts w:asciiTheme="minorHAnsi" w:hAnsiTheme="minorHAnsi" w:cstheme="minorHAnsi"/>
          <w:b/>
          <w:sz w:val="22"/>
          <w:szCs w:val="22"/>
          <w:highlight w:val="yellow"/>
          <w:shd w:val="clear" w:color="auto" w:fill="FFFFB9"/>
          <w:lang w:val="es-ES"/>
        </w:rPr>
        <w:t>+</w:t>
      </w:r>
      <w:r w:rsidR="00954B7D" w:rsidRPr="0066385B">
        <w:rPr>
          <w:rFonts w:asciiTheme="minorHAnsi" w:hAnsiTheme="minorHAnsi" w:cstheme="minorHAnsi"/>
          <w:sz w:val="22"/>
          <w:szCs w:val="22"/>
          <w:highlight w:val="yellow"/>
          <w:shd w:val="clear" w:color="auto" w:fill="FFFFB9"/>
          <w:lang w:val="es-ES"/>
        </w:rPr>
        <w:t xml:space="preserve"> el número de días de viaje; si está previsto que un participante no vaya a recibir la ayuda financiera para parte o totalidad del periodo de movilidad, este número de días deberá ajustarse en consecuencia].</w:t>
      </w:r>
      <w:r w:rsidR="00954B7D" w:rsidRPr="0066385B">
        <w:rPr>
          <w:rFonts w:asciiTheme="minorHAnsi" w:hAnsiTheme="minorHAnsi" w:cstheme="minorHAnsi"/>
          <w:sz w:val="22"/>
          <w:szCs w:val="22"/>
          <w:shd w:val="clear" w:color="auto" w:fill="FFFFB9"/>
          <w:lang w:val="es-ES"/>
        </w:rPr>
        <w:t xml:space="preserve"> </w:t>
      </w:r>
    </w:p>
    <w:p w14:paraId="54D4AA29" w14:textId="472A5932" w:rsidR="003660A1" w:rsidRPr="0066385B" w:rsidRDefault="00232C31"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3.3 </w:t>
      </w:r>
      <w:r w:rsidR="00D816DD" w:rsidRPr="0066385B">
        <w:rPr>
          <w:rFonts w:asciiTheme="minorHAnsi" w:hAnsiTheme="minorHAnsi" w:cstheme="minorHAnsi"/>
          <w:sz w:val="22"/>
          <w:szCs w:val="22"/>
          <w:lang w:val="es-ES"/>
        </w:rPr>
        <w:tab/>
      </w:r>
      <w:r w:rsidR="00642578" w:rsidRPr="0066385B">
        <w:rPr>
          <w:rFonts w:asciiTheme="minorHAnsi" w:hAnsiTheme="minorHAnsi" w:cstheme="minorHAnsi"/>
          <w:sz w:val="22"/>
          <w:szCs w:val="22"/>
          <w:lang w:val="es-ES"/>
        </w:rPr>
        <w:t>El participante podrá enviar una solicitud para ampliar el periodo de movilidad física,</w:t>
      </w:r>
      <w:r w:rsidR="00BC54D2" w:rsidRPr="0066385B">
        <w:rPr>
          <w:rFonts w:asciiTheme="minorHAnsi" w:hAnsiTheme="minorHAnsi" w:cstheme="minorHAnsi"/>
          <w:sz w:val="22"/>
          <w:szCs w:val="22"/>
          <w:lang w:val="es-ES"/>
        </w:rPr>
        <w:t xml:space="preserve"> </w:t>
      </w:r>
      <w:r w:rsidR="00E172BA" w:rsidRPr="0066385B">
        <w:rPr>
          <w:rFonts w:asciiTheme="minorHAnsi" w:hAnsiTheme="minorHAnsi" w:cstheme="minorHAnsi"/>
          <w:sz w:val="22"/>
          <w:szCs w:val="22"/>
          <w:lang w:val="es-ES"/>
        </w:rPr>
        <w:t xml:space="preserve">hasta la duración máxima de la actividad </w:t>
      </w:r>
      <w:r w:rsidR="00642578" w:rsidRPr="0066385B">
        <w:rPr>
          <w:rFonts w:asciiTheme="minorHAnsi" w:hAnsiTheme="minorHAnsi" w:cstheme="minorHAnsi"/>
          <w:sz w:val="22"/>
          <w:szCs w:val="22"/>
          <w:lang w:val="es-ES"/>
        </w:rPr>
        <w:t>establecid</w:t>
      </w:r>
      <w:r w:rsidR="00E172BA" w:rsidRPr="0066385B">
        <w:rPr>
          <w:rFonts w:asciiTheme="minorHAnsi" w:hAnsiTheme="minorHAnsi" w:cstheme="minorHAnsi"/>
          <w:sz w:val="22"/>
          <w:szCs w:val="22"/>
          <w:lang w:val="es-ES"/>
        </w:rPr>
        <w:t>a</w:t>
      </w:r>
      <w:r w:rsidR="00642578" w:rsidRPr="0066385B">
        <w:rPr>
          <w:rFonts w:asciiTheme="minorHAnsi" w:hAnsiTheme="minorHAnsi" w:cstheme="minorHAnsi"/>
          <w:sz w:val="22"/>
          <w:szCs w:val="22"/>
          <w:lang w:val="es-ES"/>
        </w:rPr>
        <w:t xml:space="preserve"> en la Guía del Programa Erasmus+, de </w:t>
      </w:r>
      <w:r w:rsidR="00642578" w:rsidRPr="0066385B">
        <w:rPr>
          <w:rFonts w:asciiTheme="minorHAnsi" w:hAnsiTheme="minorHAnsi" w:cstheme="minorHAnsi"/>
          <w:sz w:val="22"/>
          <w:szCs w:val="22"/>
          <w:highlight w:val="lightGray"/>
          <w:lang w:val="es-ES"/>
        </w:rPr>
        <w:t>[…]</w:t>
      </w:r>
      <w:r w:rsidR="00642578" w:rsidRPr="0066385B">
        <w:rPr>
          <w:rFonts w:asciiTheme="minorHAnsi" w:hAnsiTheme="minorHAnsi" w:cstheme="minorHAnsi"/>
          <w:sz w:val="22"/>
          <w:szCs w:val="22"/>
          <w:lang w:val="es-ES"/>
        </w:rPr>
        <w:t xml:space="preserve"> días [</w:t>
      </w:r>
      <w:r w:rsidR="00642578" w:rsidRPr="0066385B">
        <w:rPr>
          <w:rFonts w:asciiTheme="minorHAnsi" w:hAnsiTheme="minorHAnsi" w:cstheme="minorHAnsi"/>
          <w:sz w:val="22"/>
          <w:szCs w:val="22"/>
          <w:highlight w:val="yellow"/>
          <w:lang w:val="es-ES"/>
        </w:rPr>
        <w:t>el beneficiario completará la información según la normativa de la Guía del Programa]</w:t>
      </w:r>
      <w:r w:rsidR="00642578" w:rsidRPr="0066385B">
        <w:rPr>
          <w:rFonts w:asciiTheme="minorHAnsi" w:hAnsiTheme="minorHAnsi" w:cstheme="minorHAnsi"/>
          <w:sz w:val="22"/>
          <w:szCs w:val="22"/>
          <w:lang w:val="es-ES"/>
        </w:rPr>
        <w:t>. Si la organización acepta</w:t>
      </w:r>
      <w:r w:rsidR="00E172BA" w:rsidRPr="0066385B">
        <w:rPr>
          <w:rFonts w:asciiTheme="minorHAnsi" w:hAnsiTheme="minorHAnsi" w:cstheme="minorHAnsi"/>
          <w:sz w:val="22"/>
          <w:szCs w:val="22"/>
          <w:lang w:val="es-ES"/>
        </w:rPr>
        <w:t xml:space="preserve"> por escrito</w:t>
      </w:r>
      <w:r w:rsidR="00642578" w:rsidRPr="0066385B">
        <w:rPr>
          <w:rFonts w:asciiTheme="minorHAnsi" w:hAnsiTheme="minorHAnsi" w:cstheme="minorHAnsi"/>
          <w:sz w:val="22"/>
          <w:szCs w:val="22"/>
          <w:lang w:val="es-ES"/>
        </w:rPr>
        <w:t xml:space="preserve"> ampliar la duración del periodo de movilidad, </w:t>
      </w:r>
      <w:r w:rsidR="00BC54D2" w:rsidRPr="0066385B">
        <w:rPr>
          <w:rFonts w:asciiTheme="minorHAnsi" w:hAnsiTheme="minorHAnsi" w:cstheme="minorHAnsi"/>
          <w:sz w:val="22"/>
          <w:szCs w:val="22"/>
          <w:lang w:val="es-ES"/>
        </w:rPr>
        <w:t xml:space="preserve">se entenderá que </w:t>
      </w:r>
      <w:r w:rsidR="00E172BA" w:rsidRPr="0066385B">
        <w:rPr>
          <w:rFonts w:asciiTheme="minorHAnsi" w:hAnsiTheme="minorHAnsi" w:cstheme="minorHAnsi"/>
          <w:sz w:val="22"/>
          <w:szCs w:val="22"/>
          <w:lang w:val="es-ES"/>
        </w:rPr>
        <w:t xml:space="preserve">el convenio </w:t>
      </w:r>
      <w:r w:rsidR="00BC54D2" w:rsidRPr="0066385B">
        <w:rPr>
          <w:rFonts w:asciiTheme="minorHAnsi" w:hAnsiTheme="minorHAnsi" w:cstheme="minorHAnsi"/>
          <w:sz w:val="22"/>
          <w:szCs w:val="22"/>
          <w:lang w:val="es-ES"/>
        </w:rPr>
        <w:t xml:space="preserve">ha sido </w:t>
      </w:r>
      <w:r w:rsidR="00E172BA" w:rsidRPr="0066385B">
        <w:rPr>
          <w:rFonts w:asciiTheme="minorHAnsi" w:hAnsiTheme="minorHAnsi" w:cstheme="minorHAnsi"/>
          <w:sz w:val="22"/>
          <w:szCs w:val="22"/>
          <w:lang w:val="es-ES"/>
        </w:rPr>
        <w:t xml:space="preserve">modificado. </w:t>
      </w:r>
    </w:p>
    <w:p w14:paraId="66EC7CD6" w14:textId="48F3FDD0" w:rsidR="00F10B5C" w:rsidRPr="0066385B" w:rsidRDefault="003E13DC"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t>3.</w:t>
      </w:r>
      <w:r w:rsidR="004D1AFF" w:rsidRPr="0066385B">
        <w:rPr>
          <w:rFonts w:asciiTheme="minorHAnsi" w:hAnsiTheme="minorHAnsi" w:cstheme="minorHAnsi"/>
          <w:sz w:val="22"/>
          <w:szCs w:val="22"/>
          <w:lang w:val="es-ES"/>
        </w:rPr>
        <w:t>4</w:t>
      </w:r>
      <w:r w:rsidRPr="0066385B">
        <w:rPr>
          <w:rFonts w:asciiTheme="minorHAnsi" w:hAnsiTheme="minorHAnsi" w:cstheme="minorHAnsi"/>
          <w:sz w:val="22"/>
          <w:szCs w:val="22"/>
          <w:lang w:val="es-ES"/>
        </w:rPr>
        <w:tab/>
      </w:r>
      <w:r w:rsidR="00F10B5C" w:rsidRPr="0066385B">
        <w:rPr>
          <w:rFonts w:asciiTheme="minorHAnsi" w:hAnsiTheme="minorHAnsi" w:cstheme="minorHAnsi"/>
          <w:i/>
          <w:color w:val="4AA55B"/>
          <w:sz w:val="22"/>
          <w:szCs w:val="22"/>
          <w:lang w:val="es-ES"/>
        </w:rPr>
        <w:t>[Op</w:t>
      </w:r>
      <w:r w:rsidR="00A4333E" w:rsidRPr="0066385B">
        <w:rPr>
          <w:rFonts w:asciiTheme="minorHAnsi" w:hAnsiTheme="minorHAnsi" w:cstheme="minorHAnsi"/>
          <w:i/>
          <w:color w:val="4AA55B"/>
          <w:sz w:val="22"/>
          <w:szCs w:val="22"/>
          <w:lang w:val="es-ES"/>
        </w:rPr>
        <w:t>c</w:t>
      </w:r>
      <w:r w:rsidR="00F10B5C" w:rsidRPr="0066385B">
        <w:rPr>
          <w:rFonts w:asciiTheme="minorHAnsi" w:hAnsiTheme="minorHAnsi" w:cstheme="minorHAnsi"/>
          <w:i/>
          <w:color w:val="4AA55B"/>
          <w:sz w:val="22"/>
          <w:szCs w:val="22"/>
          <w:lang w:val="es-ES"/>
        </w:rPr>
        <w:t>i</w:t>
      </w:r>
      <w:r w:rsidR="00A4333E" w:rsidRPr="0066385B">
        <w:rPr>
          <w:rFonts w:asciiTheme="minorHAnsi" w:hAnsiTheme="minorHAnsi" w:cstheme="minorHAnsi"/>
          <w:i/>
          <w:color w:val="4AA55B"/>
          <w:sz w:val="22"/>
          <w:szCs w:val="22"/>
          <w:lang w:val="es-ES"/>
        </w:rPr>
        <w:t>ó</w:t>
      </w:r>
      <w:r w:rsidR="00F10B5C" w:rsidRPr="0066385B">
        <w:rPr>
          <w:rFonts w:asciiTheme="minorHAnsi" w:hAnsiTheme="minorHAnsi" w:cstheme="minorHAnsi"/>
          <w:i/>
          <w:color w:val="4AA55B"/>
          <w:sz w:val="22"/>
          <w:szCs w:val="22"/>
          <w:lang w:val="es-ES"/>
        </w:rPr>
        <w:t xml:space="preserve">n </w:t>
      </w:r>
      <w:r w:rsidR="007123CA" w:rsidRPr="0066385B">
        <w:rPr>
          <w:rFonts w:asciiTheme="minorHAnsi" w:hAnsiTheme="minorHAnsi" w:cstheme="minorHAnsi"/>
          <w:i/>
          <w:color w:val="4AA55B"/>
          <w:sz w:val="22"/>
          <w:szCs w:val="22"/>
          <w:lang w:val="es-ES"/>
        </w:rPr>
        <w:t>1</w:t>
      </w:r>
    </w:p>
    <w:p w14:paraId="197DF902" w14:textId="121872F5" w:rsidR="0084210E" w:rsidRPr="0066385B" w:rsidRDefault="00843343" w:rsidP="0066385B">
      <w:pPr>
        <w:spacing w:after="120"/>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La organización proporcionará al participante la ayuda financiera necesaria en forma de un pago por importe de </w:t>
      </w:r>
      <w:r w:rsidRPr="0066385B">
        <w:rPr>
          <w:rFonts w:asciiTheme="minorHAnsi" w:hAnsiTheme="minorHAnsi" w:cstheme="minorHAnsi"/>
          <w:sz w:val="22"/>
          <w:szCs w:val="22"/>
          <w:highlight w:val="lightGray"/>
          <w:lang w:val="es-ES"/>
        </w:rPr>
        <w:t>[…]</w:t>
      </w:r>
      <w:r w:rsidRPr="0066385B">
        <w:rPr>
          <w:rFonts w:asciiTheme="minorHAnsi" w:hAnsiTheme="minorHAnsi" w:cstheme="minorHAnsi"/>
          <w:sz w:val="22"/>
          <w:szCs w:val="22"/>
          <w:lang w:val="es-ES"/>
        </w:rPr>
        <w:t xml:space="preserve"> EUR</w:t>
      </w:r>
      <w:r w:rsidR="007123CA" w:rsidRPr="0066385B">
        <w:rPr>
          <w:rFonts w:asciiTheme="minorHAnsi" w:hAnsiTheme="minorHAnsi" w:cstheme="minorHAnsi"/>
          <w:i/>
          <w:color w:val="4AA55B"/>
          <w:sz w:val="22"/>
          <w:szCs w:val="22"/>
          <w:lang w:val="es-ES"/>
        </w:rPr>
        <w:t>]</w:t>
      </w:r>
    </w:p>
    <w:p w14:paraId="10C67E59" w14:textId="074C21D9" w:rsidR="00F10B5C" w:rsidRPr="0066385B" w:rsidRDefault="00F10B5C" w:rsidP="0066385B">
      <w:pPr>
        <w:spacing w:after="120"/>
        <w:ind w:left="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A4333E" w:rsidRPr="0066385B">
        <w:rPr>
          <w:rFonts w:asciiTheme="minorHAnsi" w:hAnsiTheme="minorHAnsi" w:cstheme="minorHAnsi"/>
          <w:i/>
          <w:color w:val="4AA55B"/>
          <w:sz w:val="22"/>
          <w:szCs w:val="22"/>
          <w:lang w:val="es-ES"/>
        </w:rPr>
        <w:t xml:space="preserve">Opción </w:t>
      </w:r>
      <w:r w:rsidRPr="0066385B">
        <w:rPr>
          <w:rFonts w:asciiTheme="minorHAnsi" w:hAnsiTheme="minorHAnsi" w:cstheme="minorHAnsi"/>
          <w:i/>
          <w:color w:val="4AA55B"/>
          <w:sz w:val="22"/>
          <w:szCs w:val="22"/>
          <w:lang w:val="es-ES"/>
        </w:rPr>
        <w:t>2</w:t>
      </w:r>
      <w:r w:rsidR="004E5E6F" w:rsidRPr="0066385B">
        <w:rPr>
          <w:rFonts w:asciiTheme="minorHAnsi" w:hAnsiTheme="minorHAnsi" w:cstheme="minorHAnsi"/>
          <w:i/>
          <w:color w:val="4AA55B"/>
          <w:sz w:val="22"/>
          <w:szCs w:val="22"/>
          <w:lang w:val="es-ES"/>
        </w:rPr>
        <w:t xml:space="preserve"> </w:t>
      </w:r>
    </w:p>
    <w:p w14:paraId="29E9CDC9" w14:textId="11F0F1A4" w:rsidR="0084210E" w:rsidRPr="0066385B" w:rsidRDefault="00B16A1A" w:rsidP="0066385B">
      <w:pPr>
        <w:spacing w:after="120"/>
        <w:ind w:left="567"/>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lang w:val="es-ES"/>
        </w:rPr>
        <w:t>La organización proporcionará al participante el apoyo necesario en forma de provisión directa de los servicios necesarios. La organización</w:t>
      </w:r>
      <w:r w:rsidR="00843343" w:rsidRPr="0066385B">
        <w:rPr>
          <w:rFonts w:asciiTheme="minorHAnsi" w:hAnsiTheme="minorHAnsi" w:cstheme="minorHAnsi"/>
          <w:sz w:val="22"/>
          <w:szCs w:val="22"/>
          <w:lang w:val="es-ES"/>
        </w:rPr>
        <w:t xml:space="preserve"> se asegurará de que los servicios contratados cumplan con los estándares de calidad y de seguridad oportunos</w:t>
      </w:r>
      <w:r w:rsidR="007123CA" w:rsidRPr="0066385B">
        <w:rPr>
          <w:rFonts w:asciiTheme="minorHAnsi" w:hAnsiTheme="minorHAnsi" w:cstheme="minorHAnsi"/>
          <w:i/>
          <w:color w:val="4AA55B"/>
          <w:sz w:val="22"/>
          <w:szCs w:val="22"/>
          <w:lang w:val="es-ES"/>
        </w:rPr>
        <w:t>]</w:t>
      </w:r>
    </w:p>
    <w:p w14:paraId="09886D5E" w14:textId="3EACB279" w:rsidR="00B70E72" w:rsidRPr="0066385B" w:rsidRDefault="001941B7" w:rsidP="0066385B">
      <w:pPr>
        <w:spacing w:after="120"/>
        <w:ind w:left="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302A2C" w:rsidRPr="0066385B">
        <w:rPr>
          <w:rFonts w:asciiTheme="minorHAnsi" w:hAnsiTheme="minorHAnsi" w:cstheme="minorHAnsi"/>
          <w:i/>
          <w:color w:val="4AA55B"/>
          <w:sz w:val="22"/>
          <w:szCs w:val="22"/>
          <w:lang w:val="es-ES"/>
        </w:rPr>
        <w:t xml:space="preserve">Opción </w:t>
      </w:r>
      <w:r w:rsidRPr="0066385B">
        <w:rPr>
          <w:rFonts w:asciiTheme="minorHAnsi" w:hAnsiTheme="minorHAnsi" w:cstheme="minorHAnsi"/>
          <w:i/>
          <w:color w:val="4AA55B"/>
          <w:sz w:val="22"/>
          <w:szCs w:val="22"/>
          <w:lang w:val="es-ES"/>
        </w:rPr>
        <w:t>3</w:t>
      </w:r>
    </w:p>
    <w:p w14:paraId="51D85E5A" w14:textId="051516A3" w:rsidR="004661D6" w:rsidRPr="0066385B" w:rsidRDefault="00843343" w:rsidP="0066385B">
      <w:pPr>
        <w:spacing w:line="276" w:lineRule="auto"/>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La organización proporcionará al participante el apoyo necesario en forma de un pago por importe de </w:t>
      </w:r>
      <w:r w:rsidRPr="0066385B">
        <w:rPr>
          <w:rFonts w:asciiTheme="minorHAnsi" w:hAnsiTheme="minorHAnsi" w:cstheme="minorHAnsi"/>
          <w:sz w:val="22"/>
          <w:szCs w:val="22"/>
          <w:highlight w:val="lightGray"/>
          <w:lang w:val="es-ES"/>
        </w:rPr>
        <w:t>[…]</w:t>
      </w:r>
      <w:r w:rsidRPr="0066385B">
        <w:rPr>
          <w:rFonts w:asciiTheme="minorHAnsi" w:hAnsiTheme="minorHAnsi" w:cstheme="minorHAnsi"/>
          <w:sz w:val="22"/>
          <w:szCs w:val="22"/>
          <w:lang w:val="es-ES"/>
        </w:rPr>
        <w:t xml:space="preserve"> EUR y en forma de provisión directa </w:t>
      </w:r>
      <w:r w:rsidR="00C96841" w:rsidRPr="0066385B">
        <w:rPr>
          <w:rFonts w:asciiTheme="minorHAnsi" w:hAnsiTheme="minorHAnsi" w:cstheme="minorHAnsi"/>
          <w:sz w:val="22"/>
          <w:szCs w:val="22"/>
          <w:lang w:val="es-ES"/>
        </w:rPr>
        <w:t xml:space="preserve">de </w:t>
      </w:r>
      <w:r w:rsidRPr="0066385B">
        <w:rPr>
          <w:rFonts w:asciiTheme="minorHAnsi" w:hAnsiTheme="minorHAnsi" w:cstheme="minorHAnsi"/>
          <w:sz w:val="22"/>
          <w:szCs w:val="22"/>
          <w:highlight w:val="lightGray"/>
          <w:lang w:val="es-ES"/>
        </w:rPr>
        <w:t>[viaje/</w:t>
      </w:r>
      <w:r w:rsidR="00C96841" w:rsidRPr="0066385B">
        <w:rPr>
          <w:rFonts w:asciiTheme="minorHAnsi" w:hAnsiTheme="minorHAnsi" w:cstheme="minorHAnsi"/>
          <w:sz w:val="22"/>
          <w:szCs w:val="22"/>
          <w:highlight w:val="lightGray"/>
          <w:lang w:val="es-ES"/>
        </w:rPr>
        <w:t>apoyo individual/apoyo lingüístico/tasas de los cursos y apoyo a la inclusión</w:t>
      </w:r>
      <w:r w:rsidRPr="0066385B">
        <w:rPr>
          <w:rFonts w:asciiTheme="minorHAnsi" w:hAnsiTheme="minorHAnsi" w:cstheme="minorHAnsi"/>
          <w:iCs/>
          <w:sz w:val="22"/>
          <w:szCs w:val="22"/>
          <w:lang w:val="es-ES"/>
        </w:rPr>
        <w:t>]</w:t>
      </w:r>
    </w:p>
    <w:p w14:paraId="74A88D2A" w14:textId="40987653" w:rsidR="001941B7" w:rsidRPr="0066385B" w:rsidRDefault="00DC1624" w:rsidP="0066385B">
      <w:pPr>
        <w:spacing w:after="120"/>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lastRenderedPageBreak/>
        <w:t xml:space="preserve">La organización se asegurará de que los servicios contratados cumplan con los estándares de calidad y de seguridad </w:t>
      </w:r>
      <w:r w:rsidR="00302A2C" w:rsidRPr="0066385B">
        <w:rPr>
          <w:rFonts w:asciiTheme="minorHAnsi" w:hAnsiTheme="minorHAnsi" w:cstheme="minorHAnsi"/>
          <w:sz w:val="22"/>
          <w:szCs w:val="22"/>
          <w:lang w:val="es-ES"/>
        </w:rPr>
        <w:t>oportunos.</w:t>
      </w:r>
      <w:r w:rsidR="00C75C23" w:rsidRPr="0066385B">
        <w:rPr>
          <w:rFonts w:asciiTheme="minorHAnsi" w:hAnsiTheme="minorHAnsi" w:cstheme="minorHAnsi"/>
          <w:sz w:val="22"/>
          <w:szCs w:val="22"/>
          <w:lang w:val="es-ES"/>
        </w:rPr>
        <w:t>]</w:t>
      </w:r>
    </w:p>
    <w:p w14:paraId="01A0772F" w14:textId="77A51D1E" w:rsidR="00E568A1" w:rsidRPr="0066385B" w:rsidRDefault="00F653E1"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3</w:t>
      </w:r>
      <w:r w:rsidR="00475044" w:rsidRPr="0066385B">
        <w:rPr>
          <w:rFonts w:asciiTheme="minorHAnsi" w:hAnsiTheme="minorHAnsi" w:cstheme="minorHAnsi"/>
          <w:sz w:val="22"/>
          <w:szCs w:val="22"/>
          <w:lang w:val="es-ES"/>
        </w:rPr>
        <w:t>.</w:t>
      </w:r>
      <w:r w:rsidR="004D1AFF" w:rsidRPr="0066385B">
        <w:rPr>
          <w:rFonts w:asciiTheme="minorHAnsi" w:hAnsiTheme="minorHAnsi" w:cstheme="minorHAnsi"/>
          <w:sz w:val="22"/>
          <w:szCs w:val="22"/>
          <w:lang w:val="es-ES"/>
        </w:rPr>
        <w:t>5</w:t>
      </w:r>
      <w:r w:rsidR="00475044" w:rsidRPr="0066385B">
        <w:rPr>
          <w:rFonts w:asciiTheme="minorHAnsi" w:hAnsiTheme="minorHAnsi" w:cstheme="minorHAnsi"/>
          <w:sz w:val="22"/>
          <w:szCs w:val="22"/>
          <w:lang w:val="es-ES"/>
        </w:rPr>
        <w:t xml:space="preserve"> </w:t>
      </w:r>
      <w:r w:rsidR="00475044" w:rsidRPr="0066385B">
        <w:rPr>
          <w:rFonts w:asciiTheme="minorHAnsi" w:hAnsiTheme="minorHAnsi" w:cstheme="minorHAnsi"/>
          <w:sz w:val="22"/>
          <w:szCs w:val="22"/>
          <w:lang w:val="es-ES"/>
        </w:rPr>
        <w:tab/>
      </w:r>
      <w:r w:rsidR="00D74C8F" w:rsidRPr="0066385B">
        <w:rPr>
          <w:rFonts w:asciiTheme="minorHAnsi" w:hAnsiTheme="minorHAnsi" w:cstheme="minorHAnsi"/>
          <w:sz w:val="22"/>
          <w:szCs w:val="22"/>
          <w:lang w:val="es-ES"/>
        </w:rPr>
        <w:t>E</w:t>
      </w:r>
      <w:r w:rsidR="00E568A1" w:rsidRPr="0066385B">
        <w:rPr>
          <w:rFonts w:asciiTheme="minorHAnsi" w:hAnsiTheme="minorHAnsi" w:cstheme="minorHAnsi"/>
          <w:sz w:val="22"/>
          <w:szCs w:val="22"/>
          <w:lang w:val="es-ES"/>
        </w:rPr>
        <w:t xml:space="preserve">l participante </w:t>
      </w:r>
      <w:r w:rsidR="00D74C8F" w:rsidRPr="0066385B">
        <w:rPr>
          <w:rFonts w:asciiTheme="minorHAnsi" w:hAnsiTheme="minorHAnsi" w:cstheme="minorHAnsi"/>
          <w:sz w:val="22"/>
          <w:szCs w:val="22"/>
          <w:lang w:val="es-ES"/>
        </w:rPr>
        <w:t xml:space="preserve">podrá </w:t>
      </w:r>
      <w:r w:rsidR="00E568A1" w:rsidRPr="0066385B">
        <w:rPr>
          <w:rFonts w:asciiTheme="minorHAnsi" w:hAnsiTheme="minorHAnsi" w:cstheme="minorHAnsi"/>
          <w:sz w:val="22"/>
          <w:szCs w:val="22"/>
          <w:lang w:val="es-ES"/>
        </w:rPr>
        <w:t xml:space="preserve">recibir un reembolso del 100% de los costes </w:t>
      </w:r>
      <w:r w:rsidR="00D74C8F" w:rsidRPr="0066385B">
        <w:rPr>
          <w:rFonts w:asciiTheme="minorHAnsi" w:hAnsiTheme="minorHAnsi" w:cstheme="minorHAnsi"/>
          <w:sz w:val="22"/>
          <w:szCs w:val="22"/>
          <w:lang w:val="es-ES"/>
        </w:rPr>
        <w:t>elegibles</w:t>
      </w:r>
      <w:r w:rsidR="00E568A1" w:rsidRPr="0066385B">
        <w:rPr>
          <w:rFonts w:asciiTheme="minorHAnsi" w:hAnsiTheme="minorHAnsi" w:cstheme="minorHAnsi"/>
          <w:sz w:val="22"/>
          <w:szCs w:val="22"/>
          <w:lang w:val="es-ES"/>
        </w:rPr>
        <w:t xml:space="preserve"> relativos a</w:t>
      </w:r>
      <w:r w:rsidR="00D74C8F" w:rsidRPr="0066385B">
        <w:rPr>
          <w:rFonts w:asciiTheme="minorHAnsi" w:hAnsiTheme="minorHAnsi" w:cstheme="minorHAnsi"/>
          <w:sz w:val="22"/>
          <w:szCs w:val="22"/>
          <w:lang w:val="es-ES"/>
        </w:rPr>
        <w:t xml:space="preserve">l apoyo a la inclusión. </w:t>
      </w:r>
      <w:r w:rsidR="00E568A1" w:rsidRPr="0066385B">
        <w:rPr>
          <w:rFonts w:asciiTheme="minorHAnsi" w:hAnsiTheme="minorHAnsi" w:cstheme="minorHAnsi"/>
          <w:sz w:val="22"/>
          <w:szCs w:val="22"/>
          <w:lang w:val="es-ES"/>
        </w:rPr>
        <w:t xml:space="preserve">El reembolso de los costes </w:t>
      </w:r>
      <w:r w:rsidR="008D5071" w:rsidRPr="0066385B">
        <w:rPr>
          <w:rFonts w:asciiTheme="minorHAnsi" w:hAnsiTheme="minorHAnsi" w:cstheme="minorHAnsi"/>
          <w:sz w:val="22"/>
          <w:szCs w:val="22"/>
          <w:lang w:val="es-ES"/>
        </w:rPr>
        <w:t>incurrido</w:t>
      </w:r>
      <w:r w:rsidR="00270D8F" w:rsidRPr="0066385B">
        <w:rPr>
          <w:rFonts w:asciiTheme="minorHAnsi" w:hAnsiTheme="minorHAnsi" w:cstheme="minorHAnsi"/>
          <w:sz w:val="22"/>
          <w:szCs w:val="22"/>
          <w:lang w:val="es-ES"/>
        </w:rPr>
        <w:t>s</w:t>
      </w:r>
      <w:r w:rsidR="00E568A1" w:rsidRPr="0066385B">
        <w:rPr>
          <w:rFonts w:asciiTheme="minorHAnsi" w:hAnsiTheme="minorHAnsi" w:cstheme="minorHAnsi"/>
          <w:sz w:val="22"/>
          <w:szCs w:val="22"/>
          <w:lang w:val="es-ES"/>
        </w:rPr>
        <w:t xml:space="preserve">, se </w:t>
      </w:r>
      <w:r w:rsidR="00270D8F" w:rsidRPr="0066385B">
        <w:rPr>
          <w:rFonts w:asciiTheme="minorHAnsi" w:hAnsiTheme="minorHAnsi" w:cstheme="minorHAnsi"/>
          <w:sz w:val="22"/>
          <w:szCs w:val="22"/>
          <w:lang w:val="es-ES"/>
        </w:rPr>
        <w:t>basará en</w:t>
      </w:r>
      <w:r w:rsidR="008D5071" w:rsidRPr="0066385B">
        <w:rPr>
          <w:rFonts w:asciiTheme="minorHAnsi" w:hAnsiTheme="minorHAnsi" w:cstheme="minorHAnsi"/>
          <w:sz w:val="22"/>
          <w:szCs w:val="22"/>
          <w:lang w:val="es-ES"/>
        </w:rPr>
        <w:t xml:space="preserve"> </w:t>
      </w:r>
      <w:r w:rsidR="00E568A1" w:rsidRPr="0066385B">
        <w:rPr>
          <w:rFonts w:asciiTheme="minorHAnsi" w:hAnsiTheme="minorHAnsi" w:cstheme="minorHAnsi"/>
          <w:sz w:val="22"/>
          <w:szCs w:val="22"/>
          <w:lang w:val="es-ES"/>
        </w:rPr>
        <w:t xml:space="preserve">los documentos justificativos aportados </w:t>
      </w:r>
      <w:r w:rsidR="008D5071" w:rsidRPr="0066385B">
        <w:rPr>
          <w:rFonts w:asciiTheme="minorHAnsi" w:hAnsiTheme="minorHAnsi" w:cstheme="minorHAnsi"/>
          <w:sz w:val="22"/>
          <w:szCs w:val="22"/>
          <w:lang w:val="es-ES"/>
        </w:rPr>
        <w:t xml:space="preserve">por </w:t>
      </w:r>
      <w:r w:rsidR="00E568A1" w:rsidRPr="0066385B">
        <w:rPr>
          <w:rFonts w:asciiTheme="minorHAnsi" w:hAnsiTheme="minorHAnsi" w:cstheme="minorHAnsi"/>
          <w:sz w:val="22"/>
          <w:szCs w:val="22"/>
          <w:lang w:val="es-ES"/>
        </w:rPr>
        <w:t>el</w:t>
      </w:r>
      <w:r w:rsidR="00DB4084" w:rsidRPr="0066385B">
        <w:rPr>
          <w:rFonts w:asciiTheme="minorHAnsi" w:hAnsiTheme="minorHAnsi" w:cstheme="minorHAnsi"/>
          <w:sz w:val="22"/>
          <w:szCs w:val="22"/>
          <w:lang w:val="es-ES"/>
        </w:rPr>
        <w:t xml:space="preserve"> </w:t>
      </w:r>
      <w:r w:rsidR="00E568A1" w:rsidRPr="0066385B">
        <w:rPr>
          <w:rFonts w:asciiTheme="minorHAnsi" w:hAnsiTheme="minorHAnsi" w:cstheme="minorHAnsi"/>
          <w:sz w:val="22"/>
          <w:szCs w:val="22"/>
          <w:lang w:val="es-ES"/>
        </w:rPr>
        <w:t>participante</w:t>
      </w:r>
      <w:r w:rsidR="00D74C8F" w:rsidRPr="0066385B">
        <w:rPr>
          <w:rFonts w:asciiTheme="minorHAnsi" w:hAnsiTheme="minorHAnsi" w:cstheme="minorHAnsi"/>
          <w:sz w:val="22"/>
          <w:szCs w:val="22"/>
          <w:lang w:val="es-ES"/>
        </w:rPr>
        <w:t>.</w:t>
      </w:r>
    </w:p>
    <w:p w14:paraId="04CEAFAA" w14:textId="0835C99A" w:rsidR="00C75C23" w:rsidRPr="0066385B" w:rsidRDefault="00C75C23" w:rsidP="0066385B">
      <w:pPr>
        <w:spacing w:after="120"/>
        <w:ind w:left="567" w:hanging="567"/>
        <w:jc w:val="both"/>
        <w:rPr>
          <w:rFonts w:asciiTheme="minorHAnsi" w:hAnsiTheme="minorHAnsi" w:cstheme="minorHAnsi"/>
          <w:sz w:val="22"/>
          <w:szCs w:val="22"/>
          <w:lang w:val="es-ES"/>
        </w:rPr>
      </w:pPr>
    </w:p>
    <w:p w14:paraId="6D91617C" w14:textId="2F7B7AFB" w:rsidR="00C75C23" w:rsidRPr="0066385B" w:rsidRDefault="00E17E9A" w:rsidP="0066385B">
      <w:pPr>
        <w:pStyle w:val="Ttulo4"/>
        <w:keepLines/>
        <w:spacing w:after="200" w:line="259" w:lineRule="auto"/>
        <w:rPr>
          <w:rFonts w:asciiTheme="minorHAnsi" w:hAnsiTheme="minorHAnsi" w:cstheme="minorHAnsi"/>
          <w:b/>
          <w:caps/>
          <w:sz w:val="22"/>
          <w:szCs w:val="22"/>
          <w:lang w:val="es-ES"/>
        </w:rPr>
      </w:pPr>
      <w:r w:rsidRPr="0066385B">
        <w:rPr>
          <w:rFonts w:asciiTheme="minorHAnsi" w:hAnsiTheme="minorHAnsi" w:cstheme="minorHAnsi"/>
          <w:b/>
          <w:bCs/>
          <w:caps/>
          <w:sz w:val="22"/>
          <w:szCs w:val="22"/>
          <w:lang w:val="es-ES"/>
        </w:rPr>
        <w:t xml:space="preserve">cláusula 4 </w:t>
      </w:r>
      <w:r w:rsidRPr="0066385B">
        <w:rPr>
          <w:rFonts w:asciiTheme="minorHAnsi" w:eastAsiaTheme="majorEastAsia" w:hAnsiTheme="minorHAnsi" w:cstheme="minorHAnsi"/>
          <w:b/>
          <w:bCs/>
          <w:iCs/>
          <w:caps/>
          <w:snapToGrid/>
          <w:sz w:val="22"/>
          <w:szCs w:val="22"/>
          <w:lang w:val="es-ES" w:eastAsia="en-US"/>
        </w:rPr>
        <w:t xml:space="preserve">– subvencionabilidad de los costes </w:t>
      </w:r>
    </w:p>
    <w:p w14:paraId="088A4775" w14:textId="77777777" w:rsidR="00023FCB"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4.1</w:t>
      </w:r>
      <w:r w:rsidRPr="0066385B">
        <w:rPr>
          <w:rFonts w:asciiTheme="minorHAnsi" w:hAnsiTheme="minorHAnsi" w:cstheme="minorHAnsi"/>
          <w:sz w:val="22"/>
          <w:szCs w:val="22"/>
          <w:lang w:val="es-ES"/>
        </w:rPr>
        <w:tab/>
      </w:r>
      <w:r w:rsidR="009D1FA1" w:rsidRPr="0066385B">
        <w:rPr>
          <w:rFonts w:asciiTheme="minorHAnsi" w:hAnsiTheme="minorHAnsi" w:cstheme="minorHAnsi"/>
          <w:sz w:val="22"/>
          <w:szCs w:val="22"/>
          <w:lang w:val="es-ES"/>
        </w:rPr>
        <w:t>Para que los costes se consideren subvencionables éstos deben haberse realizado o producido por el participante en el periodo establecido en la cláusula 2 y/o ser necesarios para la ejecución de la actividad descrita en el Anexo. Los costes deben cumplir la legislación nacional relativa a impuestos, trabajo y seguridad social.</w:t>
      </w:r>
    </w:p>
    <w:p w14:paraId="2FE2FE9D" w14:textId="1373C0F3" w:rsidR="00023FCB"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4.2 </w:t>
      </w:r>
      <w:r w:rsidRPr="0066385B">
        <w:rPr>
          <w:rFonts w:asciiTheme="minorHAnsi" w:hAnsiTheme="minorHAnsi" w:cstheme="minorHAnsi"/>
          <w:sz w:val="22"/>
          <w:szCs w:val="22"/>
          <w:lang w:val="es-ES"/>
        </w:rPr>
        <w:tab/>
      </w:r>
      <w:r w:rsidR="006E09AF" w:rsidRPr="0066385B">
        <w:rPr>
          <w:rFonts w:asciiTheme="minorHAnsi" w:hAnsiTheme="minorHAnsi" w:cstheme="minorHAnsi"/>
          <w:sz w:val="22"/>
          <w:szCs w:val="22"/>
          <w:lang w:val="es-ES"/>
        </w:rPr>
        <w:t>Los costes efectivos (por ejemplo</w:t>
      </w:r>
      <w:r w:rsidR="006C3D08" w:rsidRPr="0066385B">
        <w:rPr>
          <w:rFonts w:asciiTheme="minorHAnsi" w:hAnsiTheme="minorHAnsi" w:cstheme="minorHAnsi"/>
          <w:sz w:val="22"/>
          <w:szCs w:val="22"/>
          <w:lang w:val="es-ES"/>
        </w:rPr>
        <w:t>,</w:t>
      </w:r>
      <w:r w:rsidR="006E09AF" w:rsidRPr="0066385B">
        <w:rPr>
          <w:rFonts w:asciiTheme="minorHAnsi" w:hAnsiTheme="minorHAnsi" w:cstheme="minorHAnsi"/>
          <w:sz w:val="22"/>
          <w:szCs w:val="22"/>
          <w:lang w:val="es-ES"/>
        </w:rPr>
        <w:t xml:space="preserve"> los costes de apoyo a la inclusión) deben basarse en documentos justificativos como facturas. </w:t>
      </w:r>
    </w:p>
    <w:p w14:paraId="0A564D2C" w14:textId="24C18797" w:rsidR="00412CD1"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4.3</w:t>
      </w:r>
      <w:r w:rsidR="00F26DF8" w:rsidRPr="0066385B">
        <w:rPr>
          <w:rFonts w:asciiTheme="minorHAnsi" w:hAnsiTheme="minorHAnsi" w:cstheme="minorHAnsi"/>
          <w:sz w:val="22"/>
          <w:szCs w:val="22"/>
          <w:lang w:val="es-ES"/>
        </w:rPr>
        <w:tab/>
      </w:r>
      <w:r w:rsidR="0046037D" w:rsidRPr="0066385B">
        <w:rPr>
          <w:rFonts w:asciiTheme="minorHAnsi" w:hAnsiTheme="minorHAnsi" w:cstheme="minorHAnsi"/>
          <w:sz w:val="22"/>
          <w:szCs w:val="22"/>
          <w:lang w:val="es-ES"/>
        </w:rPr>
        <w:t>La ayuda financiera no puede usarse para cubrir gastos</w:t>
      </w:r>
      <w:r w:rsidRPr="0066385B">
        <w:rPr>
          <w:rFonts w:asciiTheme="minorHAnsi" w:hAnsiTheme="minorHAnsi" w:cstheme="minorHAnsi"/>
          <w:sz w:val="22"/>
          <w:szCs w:val="22"/>
          <w:lang w:val="es-ES"/>
        </w:rPr>
        <w:t xml:space="preserve"> </w:t>
      </w:r>
      <w:r w:rsidR="00A34161" w:rsidRPr="0066385B">
        <w:rPr>
          <w:rFonts w:asciiTheme="minorHAnsi" w:hAnsiTheme="minorHAnsi" w:cstheme="minorHAnsi"/>
          <w:sz w:val="22"/>
          <w:szCs w:val="22"/>
          <w:lang w:val="es-ES"/>
        </w:rPr>
        <w:t xml:space="preserve">de actividades </w:t>
      </w:r>
      <w:r w:rsidR="0046037D" w:rsidRPr="0066385B">
        <w:rPr>
          <w:rFonts w:asciiTheme="minorHAnsi" w:hAnsiTheme="minorHAnsi" w:cstheme="minorHAnsi"/>
          <w:sz w:val="22"/>
          <w:szCs w:val="22"/>
          <w:lang w:val="es-ES"/>
        </w:rPr>
        <w:t>ya financiad</w:t>
      </w:r>
      <w:r w:rsidR="00A34161" w:rsidRPr="0066385B">
        <w:rPr>
          <w:rFonts w:asciiTheme="minorHAnsi" w:hAnsiTheme="minorHAnsi" w:cstheme="minorHAnsi"/>
          <w:sz w:val="22"/>
          <w:szCs w:val="22"/>
          <w:lang w:val="es-ES"/>
        </w:rPr>
        <w:t>a</w:t>
      </w:r>
      <w:r w:rsidR="0046037D" w:rsidRPr="0066385B">
        <w:rPr>
          <w:rFonts w:asciiTheme="minorHAnsi" w:hAnsiTheme="minorHAnsi" w:cstheme="minorHAnsi"/>
          <w:sz w:val="22"/>
          <w:szCs w:val="22"/>
          <w:lang w:val="es-ES"/>
        </w:rPr>
        <w:t xml:space="preserve">s por fondos de la Unión. </w:t>
      </w:r>
    </w:p>
    <w:p w14:paraId="266789A4" w14:textId="4A871060" w:rsidR="00C75C23" w:rsidRPr="0066385B" w:rsidRDefault="0046037D" w:rsidP="0066385B">
      <w:pPr>
        <w:spacing w:after="120"/>
        <w:ind w:left="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 obstante</w:t>
      </w:r>
      <w:r w:rsidR="00205EF4" w:rsidRPr="0066385B">
        <w:rPr>
          <w:rFonts w:asciiTheme="minorHAnsi" w:hAnsiTheme="minorHAnsi" w:cstheme="minorHAnsi"/>
          <w:sz w:val="22"/>
          <w:szCs w:val="22"/>
          <w:lang w:val="es-ES"/>
        </w:rPr>
        <w:t>,</w:t>
      </w:r>
      <w:r w:rsidR="00195803"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lang w:val="es-ES"/>
        </w:rPr>
        <w:t>la ayuda es compatible con cualquier otra fuente de financiación</w:t>
      </w:r>
      <w:r w:rsidR="00205EF4"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lang w:val="es-ES"/>
        </w:rPr>
        <w:t>incluye</w:t>
      </w:r>
      <w:r w:rsidR="004B2AEB" w:rsidRPr="0066385B">
        <w:rPr>
          <w:rFonts w:asciiTheme="minorHAnsi" w:hAnsiTheme="minorHAnsi" w:cstheme="minorHAnsi"/>
          <w:sz w:val="22"/>
          <w:szCs w:val="22"/>
          <w:lang w:val="es-ES"/>
        </w:rPr>
        <w:t>ndo</w:t>
      </w:r>
      <w:r w:rsidRPr="0066385B">
        <w:rPr>
          <w:rFonts w:asciiTheme="minorHAnsi" w:hAnsiTheme="minorHAnsi" w:cstheme="minorHAnsi"/>
          <w:sz w:val="22"/>
          <w:szCs w:val="22"/>
          <w:lang w:val="es-ES"/>
        </w:rPr>
        <w:t xml:space="preserve"> los ingresos que el participante reciba por </w:t>
      </w:r>
      <w:r w:rsidR="004B2AEB" w:rsidRPr="0066385B">
        <w:rPr>
          <w:rFonts w:asciiTheme="minorHAnsi" w:hAnsiTheme="minorHAnsi" w:cstheme="minorHAnsi"/>
          <w:sz w:val="22"/>
          <w:szCs w:val="22"/>
          <w:lang w:val="es-ES"/>
        </w:rPr>
        <w:t xml:space="preserve">realizar las actividades </w:t>
      </w:r>
      <w:r w:rsidRPr="0066385B">
        <w:rPr>
          <w:rFonts w:asciiTheme="minorHAnsi" w:hAnsiTheme="minorHAnsi" w:cstheme="minorHAnsi"/>
          <w:sz w:val="22"/>
          <w:szCs w:val="22"/>
          <w:lang w:val="es-ES"/>
        </w:rPr>
        <w:t>del programa de prácticas</w:t>
      </w:r>
      <w:r w:rsidR="004B2AEB" w:rsidRPr="0066385B">
        <w:rPr>
          <w:rFonts w:asciiTheme="minorHAnsi" w:hAnsiTheme="minorHAnsi" w:cstheme="minorHAnsi"/>
          <w:sz w:val="22"/>
          <w:szCs w:val="22"/>
          <w:lang w:val="es-ES"/>
        </w:rPr>
        <w:t xml:space="preserve"> o de enseñanza</w:t>
      </w:r>
      <w:r w:rsidR="00205EF4" w:rsidRPr="0066385B">
        <w:rPr>
          <w:rFonts w:asciiTheme="minorHAnsi" w:hAnsiTheme="minorHAnsi" w:cstheme="minorHAnsi"/>
          <w:sz w:val="22"/>
          <w:szCs w:val="22"/>
          <w:lang w:val="es-ES"/>
        </w:rPr>
        <w:t xml:space="preserve"> </w:t>
      </w:r>
      <w:r w:rsidR="004B2AEB" w:rsidRPr="0066385B">
        <w:rPr>
          <w:rFonts w:asciiTheme="minorHAnsi" w:hAnsiTheme="minorHAnsi" w:cstheme="minorHAnsi"/>
          <w:sz w:val="22"/>
          <w:szCs w:val="22"/>
          <w:lang w:val="es-ES"/>
        </w:rPr>
        <w:t>o por cualquier otro trabajo realizado fuera de las actividades de movilidad</w:t>
      </w:r>
      <w:r w:rsidRPr="0066385B">
        <w:rPr>
          <w:rFonts w:asciiTheme="minorHAnsi" w:hAnsiTheme="minorHAnsi" w:cstheme="minorHAnsi"/>
          <w:sz w:val="22"/>
          <w:szCs w:val="22"/>
          <w:lang w:val="es-ES"/>
        </w:rPr>
        <w:t xml:space="preserve"> siempre y cuando lleve a cabo las actividades previstas en el </w:t>
      </w:r>
      <w:r w:rsidR="00F82864" w:rsidRPr="0066385B">
        <w:rPr>
          <w:rFonts w:asciiTheme="minorHAnsi" w:hAnsiTheme="minorHAnsi" w:cstheme="minorHAnsi"/>
          <w:sz w:val="22"/>
          <w:szCs w:val="22"/>
          <w:lang w:val="es-ES"/>
        </w:rPr>
        <w:t>Anexo</w:t>
      </w:r>
      <w:r w:rsidR="00C75C23" w:rsidRPr="0066385B">
        <w:rPr>
          <w:rFonts w:asciiTheme="minorHAnsi" w:hAnsiTheme="minorHAnsi" w:cstheme="minorHAnsi"/>
          <w:sz w:val="22"/>
          <w:szCs w:val="22"/>
          <w:lang w:val="es-ES"/>
        </w:rPr>
        <w:t xml:space="preserve">. </w:t>
      </w:r>
    </w:p>
    <w:p w14:paraId="3FD48256" w14:textId="3A8C2092" w:rsidR="00C75C23" w:rsidRPr="0066385B" w:rsidRDefault="00C75C2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4.4 </w:t>
      </w:r>
      <w:r w:rsidRPr="0066385B">
        <w:rPr>
          <w:rFonts w:asciiTheme="minorHAnsi" w:hAnsiTheme="minorHAnsi" w:cstheme="minorHAnsi"/>
          <w:sz w:val="22"/>
          <w:szCs w:val="22"/>
          <w:lang w:val="es-ES"/>
        </w:rPr>
        <w:tab/>
      </w:r>
      <w:r w:rsidR="004B2AEB" w:rsidRPr="0066385B">
        <w:rPr>
          <w:rFonts w:asciiTheme="minorHAnsi" w:hAnsiTheme="minorHAnsi" w:cstheme="minorHAnsi"/>
          <w:sz w:val="22"/>
          <w:szCs w:val="22"/>
          <w:lang w:val="es-ES"/>
        </w:rPr>
        <w:t xml:space="preserve">El participante no reclamará el reembolso por pérdidas en el cambio de moneda o costes bancarios cargados por </w:t>
      </w:r>
      <w:r w:rsidR="00A66E28" w:rsidRPr="0066385B">
        <w:rPr>
          <w:rFonts w:asciiTheme="minorHAnsi" w:hAnsiTheme="minorHAnsi" w:cstheme="minorHAnsi"/>
          <w:sz w:val="22"/>
          <w:szCs w:val="22"/>
          <w:lang w:val="es-ES"/>
        </w:rPr>
        <w:t>el</w:t>
      </w:r>
      <w:r w:rsidR="004B2AEB" w:rsidRPr="0066385B">
        <w:rPr>
          <w:rFonts w:asciiTheme="minorHAnsi" w:hAnsiTheme="minorHAnsi" w:cstheme="minorHAnsi"/>
          <w:sz w:val="22"/>
          <w:szCs w:val="22"/>
          <w:lang w:val="es-ES"/>
        </w:rPr>
        <w:t xml:space="preserve"> banco del participante al mismo en concepto de transferencias desde la organización de envío.</w:t>
      </w:r>
      <w:r w:rsidRPr="0066385B">
        <w:rPr>
          <w:rFonts w:asciiTheme="minorHAnsi" w:hAnsiTheme="minorHAnsi" w:cstheme="minorHAnsi"/>
          <w:sz w:val="22"/>
          <w:szCs w:val="22"/>
          <w:lang w:val="es-ES"/>
        </w:rPr>
        <w:t xml:space="preserve">  </w:t>
      </w:r>
    </w:p>
    <w:p w14:paraId="1517E8F8" w14:textId="77777777" w:rsidR="00004D98" w:rsidRPr="0066385B" w:rsidRDefault="00004D98" w:rsidP="0066385B">
      <w:pPr>
        <w:ind w:left="567" w:hanging="567"/>
        <w:jc w:val="both"/>
        <w:rPr>
          <w:rFonts w:asciiTheme="minorHAnsi" w:hAnsiTheme="minorHAnsi" w:cstheme="minorHAnsi"/>
          <w:sz w:val="22"/>
          <w:szCs w:val="22"/>
          <w:lang w:val="es-ES"/>
        </w:rPr>
      </w:pPr>
    </w:p>
    <w:p w14:paraId="264F14EA" w14:textId="5971ED3D" w:rsidR="00D816DD" w:rsidRPr="0066385B" w:rsidRDefault="00E6101F"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C75C23" w:rsidRPr="0066385B">
        <w:rPr>
          <w:rFonts w:asciiTheme="minorHAnsi" w:eastAsiaTheme="majorEastAsia" w:hAnsiTheme="minorHAnsi" w:cstheme="minorHAnsi"/>
          <w:b/>
          <w:bCs/>
          <w:iCs/>
          <w:caps/>
          <w:snapToGrid/>
          <w:sz w:val="22"/>
          <w:szCs w:val="22"/>
          <w:lang w:val="es-ES" w:eastAsia="en-US"/>
        </w:rPr>
        <w:t>5</w:t>
      </w:r>
      <w:r w:rsidRPr="0066385B">
        <w:rPr>
          <w:rFonts w:asciiTheme="minorHAnsi" w:eastAsiaTheme="majorEastAsia" w:hAnsiTheme="minorHAnsi" w:cstheme="minorHAnsi"/>
          <w:b/>
          <w:bCs/>
          <w:iCs/>
          <w:caps/>
          <w:snapToGrid/>
          <w:sz w:val="22"/>
          <w:szCs w:val="22"/>
          <w:lang w:val="es-ES" w:eastAsia="en-US"/>
        </w:rPr>
        <w:t xml:space="preserve"> – modalidades de Pago</w:t>
      </w:r>
    </w:p>
    <w:p w14:paraId="51511D37" w14:textId="682FCA3A" w:rsidR="00F96310" w:rsidRPr="0066385B" w:rsidRDefault="004A08AC"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E6101F" w:rsidRPr="0066385B">
        <w:rPr>
          <w:rFonts w:asciiTheme="minorHAnsi" w:hAnsiTheme="minorHAnsi" w:cstheme="minorHAnsi"/>
          <w:i/>
          <w:color w:val="00B050"/>
          <w:sz w:val="22"/>
          <w:szCs w:val="22"/>
          <w:lang w:val="es-ES"/>
        </w:rPr>
        <w:t>Opción en caso de que en la cláusula 3.4 se haya seleccionado la opción 1 o la opción 3</w:t>
      </w:r>
    </w:p>
    <w:p w14:paraId="3049515D" w14:textId="02A713A2" w:rsidR="00FF6BD0" w:rsidRPr="0066385B" w:rsidRDefault="00C75C23"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t>5</w:t>
      </w:r>
      <w:r w:rsidR="00C7113B" w:rsidRPr="0066385B">
        <w:rPr>
          <w:rFonts w:asciiTheme="minorHAnsi" w:hAnsiTheme="minorHAnsi" w:cstheme="minorHAnsi"/>
          <w:sz w:val="22"/>
          <w:szCs w:val="22"/>
          <w:lang w:val="es-ES"/>
        </w:rPr>
        <w:t>.1</w:t>
      </w:r>
      <w:r w:rsidR="00C7113B" w:rsidRPr="0066385B">
        <w:rPr>
          <w:rFonts w:asciiTheme="minorHAnsi" w:hAnsiTheme="minorHAnsi" w:cstheme="minorHAnsi"/>
          <w:sz w:val="22"/>
          <w:szCs w:val="22"/>
          <w:lang w:val="es-ES"/>
        </w:rPr>
        <w:tab/>
      </w:r>
      <w:r w:rsidR="00E6101F" w:rsidRPr="0066385B">
        <w:rPr>
          <w:rFonts w:asciiTheme="minorHAnsi" w:hAnsiTheme="minorHAnsi" w:cstheme="minorHAnsi"/>
          <w:sz w:val="22"/>
          <w:szCs w:val="22"/>
          <w:lang w:val="es-ES"/>
        </w:rPr>
        <w:t xml:space="preserve">En los 30 días posteriores a la firma del convenio por ambas partes o tras la recepción de la confirmación de la llegada del participante, y no más tarde de la fecha de inicio del período de movilidad establecido en la cláusula 2.2, se realizará un pago de prefinanciación al participante equivalente a </w:t>
      </w:r>
      <w:r w:rsidR="00E6101F" w:rsidRPr="0066385B">
        <w:rPr>
          <w:rFonts w:asciiTheme="minorHAnsi" w:hAnsiTheme="minorHAnsi" w:cstheme="minorHAnsi"/>
          <w:sz w:val="22"/>
          <w:szCs w:val="22"/>
          <w:highlight w:val="yellow"/>
          <w:shd w:val="clear" w:color="auto" w:fill="B6DDE8" w:themeFill="accent5" w:themeFillTint="66"/>
          <w:lang w:val="es-ES"/>
        </w:rPr>
        <w:t>[entre el 50% y el 100%]</w:t>
      </w:r>
      <w:r w:rsidR="00E6101F" w:rsidRPr="0066385B">
        <w:rPr>
          <w:rFonts w:asciiTheme="minorHAnsi" w:hAnsiTheme="minorHAnsi" w:cstheme="minorHAnsi"/>
          <w:sz w:val="22"/>
          <w:szCs w:val="22"/>
          <w:lang w:val="es-ES"/>
        </w:rPr>
        <w:t xml:space="preserve"> del importe especificado en la cláusula 3. Si el participante no aporta la documentación justificativa en los plazos establecidos por la institución de envío y siempre que sea por una causa justificada, se admitirá excepcionalmente</w:t>
      </w:r>
      <w:r w:rsidR="00867D01" w:rsidRPr="0066385B">
        <w:rPr>
          <w:rFonts w:asciiTheme="minorHAnsi" w:hAnsiTheme="minorHAnsi" w:cstheme="minorHAnsi"/>
          <w:sz w:val="22"/>
          <w:szCs w:val="22"/>
          <w:lang w:val="es-ES"/>
        </w:rPr>
        <w:t xml:space="preserve"> por escrito</w:t>
      </w:r>
      <w:r w:rsidRPr="0066385B">
        <w:rPr>
          <w:rFonts w:asciiTheme="minorHAnsi" w:hAnsiTheme="minorHAnsi" w:cstheme="minorHAnsi"/>
          <w:sz w:val="22"/>
          <w:szCs w:val="22"/>
          <w:lang w:val="es-ES"/>
        </w:rPr>
        <w:t>,</w:t>
      </w:r>
      <w:r w:rsidR="00E6101F" w:rsidRPr="0066385B">
        <w:rPr>
          <w:rFonts w:asciiTheme="minorHAnsi" w:hAnsiTheme="minorHAnsi" w:cstheme="minorHAnsi"/>
          <w:sz w:val="22"/>
          <w:szCs w:val="22"/>
          <w:lang w:val="es-ES"/>
        </w:rPr>
        <w:t xml:space="preserve"> un pago de prefinanciación posterior.</w:t>
      </w:r>
    </w:p>
    <w:p w14:paraId="2FDAA222" w14:textId="5EA8D27D" w:rsidR="00105F02" w:rsidRPr="0066385B" w:rsidRDefault="00FF6BD0" w:rsidP="0066385B">
      <w:pPr>
        <w:spacing w:after="120"/>
        <w:ind w:left="567" w:hanging="567"/>
        <w:jc w:val="both"/>
        <w:rPr>
          <w:rFonts w:asciiTheme="minorHAnsi" w:hAnsiTheme="minorHAnsi" w:cstheme="minorHAnsi"/>
          <w:i/>
          <w:color w:val="00B050"/>
          <w:sz w:val="22"/>
          <w:szCs w:val="22"/>
          <w:lang w:val="es-ES"/>
        </w:rPr>
      </w:pPr>
      <w:r w:rsidRPr="0066385B">
        <w:rPr>
          <w:rFonts w:asciiTheme="minorHAnsi" w:hAnsiTheme="minorHAnsi" w:cstheme="minorHAnsi"/>
          <w:i/>
          <w:color w:val="4AA55B"/>
          <w:sz w:val="22"/>
          <w:szCs w:val="22"/>
          <w:lang w:val="es-ES"/>
        </w:rPr>
        <w:t>[</w:t>
      </w:r>
      <w:r w:rsidR="00E6101F" w:rsidRPr="0066385B">
        <w:rPr>
          <w:rFonts w:asciiTheme="minorHAnsi" w:hAnsiTheme="minorHAnsi" w:cstheme="minorHAnsi"/>
          <w:i/>
          <w:color w:val="00B050"/>
          <w:sz w:val="22"/>
          <w:szCs w:val="22"/>
          <w:lang w:val="es-ES"/>
        </w:rPr>
        <w:t xml:space="preserve">Opción en caso de que el pago especificado en la cláusula </w:t>
      </w:r>
      <w:r w:rsidR="00C75C23" w:rsidRPr="0066385B">
        <w:rPr>
          <w:rFonts w:asciiTheme="minorHAnsi" w:hAnsiTheme="minorHAnsi" w:cstheme="minorHAnsi"/>
          <w:i/>
          <w:color w:val="00B050"/>
          <w:sz w:val="22"/>
          <w:szCs w:val="22"/>
          <w:lang w:val="es-ES"/>
        </w:rPr>
        <w:t>5</w:t>
      </w:r>
      <w:r w:rsidR="00E6101F" w:rsidRPr="0066385B">
        <w:rPr>
          <w:rFonts w:asciiTheme="minorHAnsi" w:hAnsiTheme="minorHAnsi" w:cstheme="minorHAnsi"/>
          <w:i/>
          <w:color w:val="00B050"/>
          <w:sz w:val="22"/>
          <w:szCs w:val="22"/>
          <w:lang w:val="es-ES"/>
        </w:rPr>
        <w:t>.1 sea inferior al 100% de la ayuda financiera</w:t>
      </w:r>
    </w:p>
    <w:p w14:paraId="3ADA29A0" w14:textId="0D9FFECD" w:rsidR="00634540" w:rsidRPr="0066385B" w:rsidRDefault="00C75C23"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t>5</w:t>
      </w:r>
      <w:r w:rsidR="00845F07" w:rsidRPr="0066385B">
        <w:rPr>
          <w:rFonts w:asciiTheme="minorHAnsi" w:hAnsiTheme="minorHAnsi" w:cstheme="minorHAnsi"/>
          <w:sz w:val="22"/>
          <w:szCs w:val="22"/>
          <w:lang w:val="es-ES"/>
        </w:rPr>
        <w:t>.2</w:t>
      </w:r>
      <w:r w:rsidR="00845F07" w:rsidRPr="0066385B">
        <w:rPr>
          <w:rFonts w:asciiTheme="minorHAnsi" w:hAnsiTheme="minorHAnsi" w:cstheme="minorHAnsi"/>
          <w:sz w:val="22"/>
          <w:szCs w:val="22"/>
          <w:lang w:val="es-ES"/>
        </w:rPr>
        <w:tab/>
      </w:r>
      <w:r w:rsidR="006D7101" w:rsidRPr="0066385B">
        <w:rPr>
          <w:rFonts w:asciiTheme="minorHAnsi" w:hAnsiTheme="minorHAnsi" w:cstheme="minorHAnsi"/>
          <w:sz w:val="22"/>
          <w:szCs w:val="22"/>
          <w:lang w:val="es-ES"/>
        </w:rPr>
        <w:t xml:space="preserve">El envío en línea del cuestionario UE (EU </w:t>
      </w:r>
      <w:proofErr w:type="spellStart"/>
      <w:r w:rsidR="006D7101" w:rsidRPr="0066385B">
        <w:rPr>
          <w:rFonts w:asciiTheme="minorHAnsi" w:hAnsiTheme="minorHAnsi" w:cstheme="minorHAnsi"/>
          <w:sz w:val="22"/>
          <w:szCs w:val="22"/>
          <w:lang w:val="es-ES"/>
        </w:rPr>
        <w:t>Survey</w:t>
      </w:r>
      <w:proofErr w:type="spellEnd"/>
      <w:r w:rsidR="006D7101" w:rsidRPr="0066385B">
        <w:rPr>
          <w:rFonts w:asciiTheme="minorHAnsi" w:hAnsiTheme="minorHAnsi" w:cstheme="minorHAnsi"/>
          <w:sz w:val="22"/>
          <w:szCs w:val="22"/>
          <w:lang w:val="es-ES"/>
        </w:rPr>
        <w:t xml:space="preserve"> – informe del/de la participante) se considerará como la solicitud del/de la participante del pago del saldo </w:t>
      </w:r>
      <w:r w:rsidR="00A13CE8" w:rsidRPr="0066385B">
        <w:rPr>
          <w:rFonts w:asciiTheme="minorHAnsi" w:hAnsiTheme="minorHAnsi" w:cstheme="minorHAnsi"/>
          <w:sz w:val="22"/>
          <w:szCs w:val="22"/>
          <w:lang w:val="es-ES"/>
        </w:rPr>
        <w:t xml:space="preserve">restante </w:t>
      </w:r>
      <w:r w:rsidR="006D7101" w:rsidRPr="0066385B">
        <w:rPr>
          <w:rFonts w:asciiTheme="minorHAnsi" w:hAnsiTheme="minorHAnsi" w:cstheme="minorHAnsi"/>
          <w:sz w:val="22"/>
          <w:szCs w:val="22"/>
          <w:lang w:val="es-ES"/>
        </w:rPr>
        <w:t>de la ayuda financiera. La institución dispondrá de 45 días naturales para realizar el pago del saldo o emitir una orden de recuperación de fondos en caso de que proceda reembolso.</w:t>
      </w:r>
      <w:proofErr w:type="gramStart"/>
      <w:r w:rsidR="007123CA" w:rsidRPr="0066385B">
        <w:rPr>
          <w:rFonts w:asciiTheme="minorHAnsi" w:hAnsiTheme="minorHAnsi" w:cstheme="minorHAnsi"/>
          <w:i/>
          <w:color w:val="4AA55B"/>
          <w:sz w:val="22"/>
          <w:szCs w:val="22"/>
          <w:lang w:val="es-ES"/>
        </w:rPr>
        <w:t>] ]</w:t>
      </w:r>
      <w:proofErr w:type="gramEnd"/>
    </w:p>
    <w:p w14:paraId="0DE6823E" w14:textId="21122DA5" w:rsidR="00C75C23" w:rsidRPr="0066385B" w:rsidRDefault="00C75C23" w:rsidP="0066385B">
      <w:pPr>
        <w:spacing w:after="120"/>
        <w:ind w:left="567" w:hanging="567"/>
        <w:jc w:val="both"/>
        <w:rPr>
          <w:rFonts w:asciiTheme="minorHAnsi" w:hAnsiTheme="minorHAnsi" w:cstheme="minorHAnsi"/>
          <w:i/>
          <w:color w:val="4AA55B"/>
          <w:sz w:val="22"/>
          <w:szCs w:val="22"/>
          <w:lang w:val="es-ES"/>
        </w:rPr>
      </w:pPr>
      <w:r w:rsidRPr="0066385B">
        <w:rPr>
          <w:rFonts w:asciiTheme="minorHAnsi" w:hAnsiTheme="minorHAnsi" w:cstheme="minorHAnsi"/>
          <w:i/>
          <w:color w:val="4AA55B"/>
          <w:sz w:val="22"/>
          <w:szCs w:val="22"/>
          <w:lang w:val="es-ES"/>
        </w:rPr>
        <w:t>[</w:t>
      </w:r>
      <w:r w:rsidR="0017759F" w:rsidRPr="0066385B">
        <w:rPr>
          <w:rFonts w:asciiTheme="minorHAnsi" w:hAnsiTheme="minorHAnsi" w:cstheme="minorHAnsi"/>
          <w:i/>
          <w:color w:val="00B050"/>
          <w:sz w:val="22"/>
          <w:szCs w:val="22"/>
          <w:lang w:val="es-ES"/>
        </w:rPr>
        <w:t xml:space="preserve">Opción en caso de que se seleccione la Opción 2 en la cláusula 3.4 </w:t>
      </w:r>
    </w:p>
    <w:p w14:paraId="5F1F4064" w14:textId="58DCF661" w:rsidR="00C75C23" w:rsidRPr="0066385B" w:rsidDel="00626F34" w:rsidRDefault="0017759F" w:rsidP="0066385B">
      <w:pPr>
        <w:spacing w:after="120"/>
        <w:jc w:val="both"/>
        <w:rPr>
          <w:rFonts w:asciiTheme="minorHAnsi" w:hAnsiTheme="minorHAnsi" w:cstheme="minorHAnsi"/>
          <w:iCs/>
          <w:sz w:val="22"/>
          <w:szCs w:val="22"/>
          <w:lang w:val="es-ES"/>
        </w:rPr>
      </w:pPr>
      <w:r w:rsidRPr="0066385B" w:rsidDel="00626F34">
        <w:rPr>
          <w:rFonts w:asciiTheme="minorHAnsi" w:hAnsiTheme="minorHAnsi" w:cstheme="minorHAnsi"/>
          <w:sz w:val="22"/>
          <w:szCs w:val="22"/>
          <w:lang w:val="es-ES"/>
        </w:rPr>
        <w:t>No aplicable</w:t>
      </w:r>
      <w:r w:rsidR="00C75C23" w:rsidRPr="0066385B" w:rsidDel="00626F34">
        <w:rPr>
          <w:rFonts w:asciiTheme="minorHAnsi" w:hAnsiTheme="minorHAnsi" w:cstheme="minorHAnsi"/>
          <w:iCs/>
          <w:color w:val="4AA55B"/>
          <w:sz w:val="22"/>
          <w:szCs w:val="22"/>
          <w:lang w:val="es-ES"/>
        </w:rPr>
        <w:t>]</w:t>
      </w:r>
    </w:p>
    <w:p w14:paraId="289B668D" w14:textId="77777777" w:rsidR="00C75C23" w:rsidRPr="0066385B" w:rsidRDefault="00C75C23" w:rsidP="0066385B">
      <w:pPr>
        <w:spacing w:after="120"/>
        <w:ind w:left="567" w:hanging="567"/>
        <w:jc w:val="both"/>
        <w:rPr>
          <w:rFonts w:asciiTheme="minorHAnsi" w:hAnsiTheme="minorHAnsi" w:cstheme="minorHAnsi"/>
          <w:sz w:val="22"/>
          <w:szCs w:val="22"/>
          <w:lang w:val="es-ES"/>
        </w:rPr>
      </w:pPr>
    </w:p>
    <w:p w14:paraId="4F1A701C" w14:textId="77777777" w:rsidR="00634540" w:rsidRPr="0066385B" w:rsidRDefault="00634540" w:rsidP="0066385B">
      <w:pPr>
        <w:ind w:left="567" w:hanging="567"/>
        <w:jc w:val="both"/>
        <w:rPr>
          <w:rFonts w:asciiTheme="minorHAnsi" w:hAnsiTheme="minorHAnsi" w:cstheme="minorHAnsi"/>
          <w:sz w:val="22"/>
          <w:szCs w:val="22"/>
          <w:lang w:val="es-ES"/>
        </w:rPr>
      </w:pPr>
    </w:p>
    <w:p w14:paraId="718AB7BC" w14:textId="02703118" w:rsidR="00F96310" w:rsidRPr="0066385B" w:rsidRDefault="00A709A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lastRenderedPageBreak/>
        <w:t xml:space="preserve">cláusula </w:t>
      </w:r>
      <w:r w:rsidR="001F4473" w:rsidRPr="0066385B">
        <w:rPr>
          <w:rFonts w:asciiTheme="minorHAnsi" w:eastAsiaTheme="majorEastAsia" w:hAnsiTheme="minorHAnsi" w:cstheme="minorHAnsi"/>
          <w:b/>
          <w:bCs/>
          <w:iCs/>
          <w:caps/>
          <w:snapToGrid/>
          <w:sz w:val="22"/>
          <w:szCs w:val="22"/>
          <w:lang w:val="es-ES" w:eastAsia="en-US"/>
        </w:rPr>
        <w:t>6</w:t>
      </w:r>
      <w:r w:rsidRPr="0066385B">
        <w:rPr>
          <w:rFonts w:asciiTheme="minorHAnsi" w:eastAsiaTheme="majorEastAsia" w:hAnsiTheme="minorHAnsi" w:cstheme="minorHAnsi"/>
          <w:b/>
          <w:bCs/>
          <w:iCs/>
          <w:caps/>
          <w:snapToGrid/>
          <w:sz w:val="22"/>
          <w:szCs w:val="22"/>
          <w:lang w:val="es-ES" w:eastAsia="en-US"/>
        </w:rPr>
        <w:t xml:space="preserve"> – RECuperaciones</w:t>
      </w:r>
    </w:p>
    <w:p w14:paraId="22958B81" w14:textId="62E6DF0D" w:rsidR="00634540" w:rsidRPr="0066385B" w:rsidRDefault="001F447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6</w:t>
      </w:r>
      <w:r w:rsidR="00140F2C" w:rsidRPr="0066385B">
        <w:rPr>
          <w:rFonts w:asciiTheme="minorHAnsi" w:hAnsiTheme="minorHAnsi" w:cstheme="minorHAnsi"/>
          <w:sz w:val="22"/>
          <w:szCs w:val="22"/>
          <w:lang w:val="es-ES"/>
        </w:rPr>
        <w:t>.1</w:t>
      </w:r>
      <w:r w:rsidR="00F26DF8" w:rsidRPr="0066385B">
        <w:rPr>
          <w:rFonts w:asciiTheme="minorHAnsi" w:hAnsiTheme="minorHAnsi" w:cstheme="minorHAnsi"/>
          <w:sz w:val="22"/>
          <w:szCs w:val="22"/>
          <w:lang w:val="es-ES"/>
        </w:rPr>
        <w:tab/>
      </w:r>
      <w:r w:rsidR="00A709AD" w:rsidRPr="0066385B">
        <w:rPr>
          <w:rFonts w:asciiTheme="minorHAnsi" w:hAnsiTheme="minorHAnsi" w:cstheme="minorHAnsi"/>
          <w:sz w:val="22"/>
          <w:szCs w:val="22"/>
          <w:lang w:val="es-ES"/>
        </w:rPr>
        <w:t>La ayuda financiera, en todo o en parte, será recuperada por la organización de envío si el participante incumpliera las condiciones del convenio. Si el participante rescinde el convenio antes de su finalización, deberá proceder a la devolución del importe de la ayuda que se le hubiera abonado, salvo si se acordaran otros términos con la organización de envío. En este último caso, el beneficiario deberá informar a la Agencia Nacional para su aceptación.</w:t>
      </w:r>
    </w:p>
    <w:p w14:paraId="3A2DFC8F" w14:textId="77777777" w:rsidR="00634540" w:rsidRPr="0066385B" w:rsidRDefault="00634540" w:rsidP="0066385B">
      <w:pPr>
        <w:ind w:left="567" w:hanging="567"/>
        <w:jc w:val="both"/>
        <w:rPr>
          <w:rFonts w:asciiTheme="minorHAnsi" w:hAnsiTheme="minorHAnsi" w:cstheme="minorHAnsi"/>
          <w:sz w:val="22"/>
          <w:szCs w:val="22"/>
          <w:lang w:val="es-ES"/>
        </w:rPr>
      </w:pPr>
    </w:p>
    <w:p w14:paraId="29072046" w14:textId="2ADE6A12" w:rsidR="003415BB" w:rsidRPr="0066385B" w:rsidRDefault="004D5A65"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1F4473" w:rsidRPr="0066385B">
        <w:rPr>
          <w:rFonts w:asciiTheme="minorHAnsi" w:eastAsiaTheme="majorEastAsia" w:hAnsiTheme="minorHAnsi" w:cstheme="minorHAnsi"/>
          <w:b/>
          <w:bCs/>
          <w:iCs/>
          <w:caps/>
          <w:snapToGrid/>
          <w:sz w:val="22"/>
          <w:szCs w:val="22"/>
          <w:lang w:val="es-ES" w:eastAsia="en-US"/>
        </w:rPr>
        <w:t>7</w:t>
      </w:r>
      <w:r w:rsidRPr="0066385B">
        <w:rPr>
          <w:rFonts w:asciiTheme="minorHAnsi" w:eastAsiaTheme="majorEastAsia" w:hAnsiTheme="minorHAnsi" w:cstheme="minorHAnsi"/>
          <w:b/>
          <w:bCs/>
          <w:iCs/>
          <w:caps/>
          <w:snapToGrid/>
          <w:sz w:val="22"/>
          <w:szCs w:val="22"/>
          <w:lang w:val="es-ES" w:eastAsia="en-US"/>
        </w:rPr>
        <w:t xml:space="preserve"> - SEGURO</w:t>
      </w:r>
    </w:p>
    <w:p w14:paraId="3E2AF144" w14:textId="2DB21BD9" w:rsidR="00361766" w:rsidRPr="0066385B" w:rsidRDefault="001F447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7</w:t>
      </w:r>
      <w:r w:rsidR="00804F6B" w:rsidRPr="0066385B">
        <w:rPr>
          <w:rFonts w:asciiTheme="minorHAnsi" w:hAnsiTheme="minorHAnsi" w:cstheme="minorHAnsi"/>
          <w:sz w:val="22"/>
          <w:szCs w:val="22"/>
          <w:lang w:val="es-ES"/>
        </w:rPr>
        <w:t>.1</w:t>
      </w:r>
      <w:r w:rsidR="00804F6B" w:rsidRPr="0066385B">
        <w:rPr>
          <w:rFonts w:asciiTheme="minorHAnsi" w:hAnsiTheme="minorHAnsi" w:cstheme="minorHAnsi"/>
          <w:sz w:val="22"/>
          <w:szCs w:val="22"/>
          <w:lang w:val="es-ES"/>
        </w:rPr>
        <w:tab/>
      </w:r>
      <w:r w:rsidR="004D5A65" w:rsidRPr="0066385B">
        <w:rPr>
          <w:rFonts w:asciiTheme="minorHAnsi" w:hAnsiTheme="minorHAnsi" w:cstheme="minorHAnsi"/>
          <w:sz w:val="22"/>
          <w:szCs w:val="22"/>
          <w:lang w:val="es-ES"/>
        </w:rPr>
        <w:t xml:space="preserve">La organización deberá asegurarse de que el participante disponga de una cobertura de seguro adecuada bien proporcionándole directamente el seguro, bien habiendo firmado con la organización de acogida un acuerdo en el que este último le proporcione el seguro o facilitando al participante la información y el apoyo para que contrate por su cuenta un seguro. </w:t>
      </w:r>
      <w:r w:rsidR="004D5A65" w:rsidRPr="0066385B">
        <w:rPr>
          <w:rFonts w:asciiTheme="minorHAnsi" w:hAnsiTheme="minorHAnsi" w:cstheme="minorHAnsi"/>
          <w:sz w:val="22"/>
          <w:szCs w:val="22"/>
          <w:highlight w:val="yellow"/>
          <w:shd w:val="clear" w:color="auto" w:fill="FFFFB9"/>
          <w:lang w:val="es-ES"/>
        </w:rPr>
        <w:t xml:space="preserve">[En caso de que la organización de acogida sea la parte responsable de facilitar el seguro indicada en la cláusula </w:t>
      </w:r>
      <w:r w:rsidRPr="0066385B">
        <w:rPr>
          <w:rFonts w:asciiTheme="minorHAnsi" w:hAnsiTheme="minorHAnsi" w:cstheme="minorHAnsi"/>
          <w:sz w:val="22"/>
          <w:szCs w:val="22"/>
          <w:highlight w:val="yellow"/>
          <w:shd w:val="clear" w:color="auto" w:fill="FFFFB9"/>
          <w:lang w:val="es-ES"/>
        </w:rPr>
        <w:t>7</w:t>
      </w:r>
      <w:r w:rsidR="004D5A65" w:rsidRPr="0066385B">
        <w:rPr>
          <w:rFonts w:asciiTheme="minorHAnsi" w:hAnsiTheme="minorHAnsi" w:cstheme="minorHAnsi"/>
          <w:sz w:val="22"/>
          <w:szCs w:val="22"/>
          <w:highlight w:val="yellow"/>
          <w:shd w:val="clear" w:color="auto" w:fill="FFFFB9"/>
          <w:lang w:val="es-ES"/>
        </w:rPr>
        <w:t>.3, deberá adjuntarse a este convenio un documento específico definiendo las condiciones y contingencias cubiertas por el seguro, incluyendo el consentimiento firmado por la organización de acogida.]</w:t>
      </w:r>
    </w:p>
    <w:p w14:paraId="4E30A4D3" w14:textId="2428B5D0" w:rsidR="008D3DC3" w:rsidRPr="0066385B" w:rsidRDefault="001F4473" w:rsidP="0066385B">
      <w:pPr>
        <w:spacing w:line="276" w:lineRule="auto"/>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7</w:t>
      </w:r>
      <w:r w:rsidR="00C201E1" w:rsidRPr="0066385B">
        <w:rPr>
          <w:rFonts w:asciiTheme="minorHAnsi" w:hAnsiTheme="minorHAnsi" w:cstheme="minorHAnsi"/>
          <w:sz w:val="22"/>
          <w:szCs w:val="22"/>
          <w:lang w:val="es-ES"/>
        </w:rPr>
        <w:t>.</w:t>
      </w:r>
      <w:r w:rsidR="0004496A" w:rsidRPr="0066385B">
        <w:rPr>
          <w:rFonts w:asciiTheme="minorHAnsi" w:hAnsiTheme="minorHAnsi" w:cstheme="minorHAnsi"/>
          <w:sz w:val="22"/>
          <w:szCs w:val="22"/>
          <w:lang w:val="es-ES"/>
        </w:rPr>
        <w:t>2</w:t>
      </w:r>
      <w:r w:rsidR="00C201E1" w:rsidRPr="0066385B">
        <w:rPr>
          <w:rFonts w:asciiTheme="minorHAnsi" w:hAnsiTheme="minorHAnsi" w:cstheme="minorHAnsi"/>
          <w:sz w:val="22"/>
          <w:szCs w:val="22"/>
          <w:lang w:val="es-ES"/>
        </w:rPr>
        <w:t xml:space="preserve"> </w:t>
      </w:r>
      <w:r w:rsidR="00C201E1" w:rsidRPr="0066385B">
        <w:rPr>
          <w:rFonts w:asciiTheme="minorHAnsi" w:hAnsiTheme="minorHAnsi" w:cstheme="minorHAnsi"/>
          <w:sz w:val="22"/>
          <w:szCs w:val="22"/>
          <w:lang w:val="es-ES"/>
          <w:rPrChange w:id="0" w:author="Guisado Pérez, Ana" w:date="2023-06-14T13:34:00Z">
            <w:rPr>
              <w:sz w:val="24"/>
              <w:szCs w:val="24"/>
              <w:lang w:val="en-GB"/>
            </w:rPr>
          </w:rPrChange>
        </w:rPr>
        <w:tab/>
      </w:r>
      <w:r w:rsidR="008D3DC3" w:rsidRPr="0066385B">
        <w:rPr>
          <w:rFonts w:asciiTheme="minorHAnsi" w:hAnsiTheme="minorHAnsi" w:cstheme="minorHAnsi"/>
          <w:sz w:val="22"/>
          <w:szCs w:val="22"/>
          <w:lang w:val="es-ES"/>
        </w:rPr>
        <w:t xml:space="preserve">La cobertura del seguro debe incluir como mínimo un </w:t>
      </w:r>
      <w:r w:rsidR="008D3DC3" w:rsidRPr="0066385B">
        <w:rPr>
          <w:rFonts w:asciiTheme="minorHAnsi" w:hAnsiTheme="minorHAnsi" w:cstheme="minorHAnsi"/>
          <w:b/>
          <w:sz w:val="22"/>
          <w:szCs w:val="22"/>
          <w:lang w:val="es-ES"/>
        </w:rPr>
        <w:t>seguro de salud</w:t>
      </w:r>
      <w:r w:rsidR="008D3DC3" w:rsidRPr="0066385B">
        <w:rPr>
          <w:rFonts w:asciiTheme="minorHAnsi" w:hAnsiTheme="minorHAnsi" w:cstheme="minorHAnsi"/>
          <w:sz w:val="22"/>
          <w:szCs w:val="22"/>
          <w:lang w:val="es-ES"/>
        </w:rPr>
        <w:t xml:space="preserve">, un </w:t>
      </w:r>
      <w:r w:rsidR="008D3DC3" w:rsidRPr="0066385B">
        <w:rPr>
          <w:rFonts w:asciiTheme="minorHAnsi" w:hAnsiTheme="minorHAnsi" w:cstheme="minorHAnsi"/>
          <w:b/>
          <w:sz w:val="22"/>
          <w:szCs w:val="22"/>
          <w:lang w:val="es-ES"/>
        </w:rPr>
        <w:t>seguro de responsabilidad civil</w:t>
      </w:r>
      <w:r w:rsidR="008D3DC3" w:rsidRPr="0066385B">
        <w:rPr>
          <w:rFonts w:asciiTheme="minorHAnsi" w:hAnsiTheme="minorHAnsi" w:cstheme="minorHAnsi"/>
          <w:sz w:val="22"/>
          <w:szCs w:val="22"/>
          <w:lang w:val="es-ES"/>
        </w:rPr>
        <w:t xml:space="preserve">, y un </w:t>
      </w:r>
      <w:r w:rsidR="008D3DC3" w:rsidRPr="0066385B">
        <w:rPr>
          <w:rFonts w:asciiTheme="minorHAnsi" w:hAnsiTheme="minorHAnsi" w:cstheme="minorHAnsi"/>
          <w:b/>
          <w:sz w:val="22"/>
          <w:szCs w:val="22"/>
          <w:lang w:val="es-ES"/>
        </w:rPr>
        <w:t>seguro de accidentes</w:t>
      </w:r>
      <w:r w:rsidR="008D3DC3" w:rsidRPr="0066385B">
        <w:rPr>
          <w:rFonts w:asciiTheme="minorHAnsi" w:hAnsiTheme="minorHAnsi" w:cstheme="minorHAnsi"/>
          <w:sz w:val="22"/>
          <w:szCs w:val="22"/>
          <w:lang w:val="es-ES"/>
        </w:rPr>
        <w:t xml:space="preserve">. </w:t>
      </w:r>
    </w:p>
    <w:p w14:paraId="3B3005D3" w14:textId="77777777" w:rsidR="008D3DC3" w:rsidRPr="0066385B" w:rsidRDefault="008D3DC3" w:rsidP="0066385B">
      <w:pPr>
        <w:spacing w:line="276" w:lineRule="auto"/>
        <w:ind w:left="567" w:hanging="567"/>
        <w:jc w:val="both"/>
        <w:rPr>
          <w:rFonts w:asciiTheme="minorHAnsi" w:hAnsiTheme="minorHAnsi" w:cstheme="minorHAnsi"/>
          <w:sz w:val="22"/>
          <w:szCs w:val="22"/>
          <w:lang w:val="es-ES"/>
        </w:rPr>
      </w:pPr>
    </w:p>
    <w:p w14:paraId="421ACAFB" w14:textId="4E07F3C0" w:rsidR="008D3DC3" w:rsidRPr="0066385B" w:rsidRDefault="008D3DC3" w:rsidP="0066385B">
      <w:pPr>
        <w:spacing w:line="276" w:lineRule="auto"/>
        <w:ind w:left="567"/>
        <w:jc w:val="both"/>
        <w:rPr>
          <w:rFonts w:asciiTheme="minorHAnsi" w:hAnsiTheme="minorHAnsi" w:cstheme="minorHAnsi"/>
          <w:color w:val="000000" w:themeColor="text1"/>
          <w:sz w:val="22"/>
          <w:szCs w:val="22"/>
          <w:lang w:val="es-ES"/>
        </w:rPr>
      </w:pPr>
      <w:r w:rsidRPr="0066385B">
        <w:rPr>
          <w:rFonts w:asciiTheme="minorHAnsi" w:hAnsiTheme="minorHAnsi" w:cstheme="minorHAnsi"/>
          <w:sz w:val="22"/>
          <w:szCs w:val="22"/>
          <w:highlight w:val="yellow"/>
          <w:shd w:val="clear" w:color="auto" w:fill="FFFFB9"/>
          <w:lang w:val="es-ES"/>
        </w:rPr>
        <w:t xml:space="preserve">[En el caso de una movilidad </w:t>
      </w:r>
      <w:proofErr w:type="spellStart"/>
      <w:r w:rsidRPr="0066385B">
        <w:rPr>
          <w:rFonts w:asciiTheme="minorHAnsi" w:hAnsiTheme="minorHAnsi" w:cstheme="minorHAnsi"/>
          <w:sz w:val="22"/>
          <w:szCs w:val="22"/>
          <w:highlight w:val="yellow"/>
          <w:shd w:val="clear" w:color="auto" w:fill="FFFFB9"/>
          <w:lang w:val="es-ES"/>
        </w:rPr>
        <w:t>intra-comunitaria</w:t>
      </w:r>
      <w:proofErr w:type="spellEnd"/>
      <w:r w:rsidRPr="0066385B">
        <w:rPr>
          <w:rFonts w:asciiTheme="minorHAnsi" w:hAnsiTheme="minorHAnsi" w:cstheme="minorHAnsi"/>
          <w:sz w:val="22"/>
          <w:szCs w:val="22"/>
          <w:highlight w:val="yellow"/>
          <w:shd w:val="clear" w:color="auto" w:fill="FFFFB9"/>
          <w:lang w:val="es-ES"/>
        </w:rPr>
        <w:t xml:space="preserve">, el seguro de salud público del/de la participante incluye una cobertura básica durante su estancia en otro país de la Unión Europea, a través de la Tarjeta Sanitaria Europea. No obstante, esta cobertura puede ser insuficiente en determinadas circunstancias, como en el caso de repatriación, de intervención médica específica o para una movilidad internacional. En este caso, se puede necesitar un seguro de salud privado complementario. El seguro de responsabilidad civil y el seguro de accidentes cubre daños a terceros ocasionados por el o al participante durante su estancia en el extranjero. Puede variar la reglamentación según el país de destino y que los participantes corran el riesgo de no estar cubiertos por un seguro estándar, por </w:t>
      </w:r>
      <w:r w:rsidR="00A66E28" w:rsidRPr="0066385B">
        <w:rPr>
          <w:rFonts w:asciiTheme="minorHAnsi" w:hAnsiTheme="minorHAnsi" w:cstheme="minorHAnsi"/>
          <w:sz w:val="22"/>
          <w:szCs w:val="22"/>
          <w:highlight w:val="yellow"/>
          <w:shd w:val="clear" w:color="auto" w:fill="FFFFB9"/>
          <w:lang w:val="es-ES"/>
        </w:rPr>
        <w:t>ejemplo,</w:t>
      </w:r>
      <w:r w:rsidRPr="0066385B">
        <w:rPr>
          <w:rFonts w:asciiTheme="minorHAnsi" w:hAnsiTheme="minorHAnsi" w:cstheme="minorHAnsi"/>
          <w:sz w:val="22"/>
          <w:szCs w:val="22"/>
          <w:highlight w:val="yellow"/>
          <w:shd w:val="clear" w:color="auto" w:fill="FFFFB9"/>
          <w:lang w:val="es-ES"/>
        </w:rPr>
        <w:t xml:space="preserve"> si la institución de acogida no les considera como empleados o personas dadas de alta formalmente en su organización. Además de lo indicado antes, se recomienda la contratación de un seguro que cubra la pérdida o el robo de documentos, billetes de viaje y maletas.</w:t>
      </w:r>
      <w:r w:rsidRPr="0066385B">
        <w:rPr>
          <w:rFonts w:asciiTheme="minorHAnsi" w:hAnsiTheme="minorHAnsi" w:cstheme="minorHAnsi"/>
          <w:color w:val="000000" w:themeColor="text1"/>
          <w:sz w:val="22"/>
          <w:szCs w:val="22"/>
          <w:highlight w:val="yellow"/>
          <w:lang w:val="es-ES"/>
        </w:rPr>
        <w:t xml:space="preserve"> </w:t>
      </w:r>
    </w:p>
    <w:p w14:paraId="18E9D2CE" w14:textId="77777777" w:rsidR="008D3DC3" w:rsidRPr="0066385B" w:rsidRDefault="008D3DC3" w:rsidP="0066385B">
      <w:pPr>
        <w:spacing w:line="276" w:lineRule="auto"/>
        <w:jc w:val="both"/>
        <w:rPr>
          <w:rFonts w:asciiTheme="minorHAnsi" w:hAnsiTheme="minorHAnsi" w:cstheme="minorHAnsi"/>
          <w:sz w:val="22"/>
          <w:szCs w:val="22"/>
          <w:lang w:val="es-ES"/>
        </w:rPr>
      </w:pPr>
    </w:p>
    <w:p w14:paraId="6C2E873D" w14:textId="243B11A0" w:rsidR="00622064" w:rsidRPr="0066385B" w:rsidRDefault="00622064" w:rsidP="0066385B">
      <w:pPr>
        <w:spacing w:line="276" w:lineRule="auto"/>
        <w:ind w:left="567"/>
        <w:jc w:val="both"/>
        <w:rPr>
          <w:rFonts w:asciiTheme="minorHAnsi" w:hAnsiTheme="minorHAnsi" w:cstheme="minorHAnsi"/>
          <w:sz w:val="22"/>
          <w:szCs w:val="22"/>
          <w:lang w:val="es-ES"/>
        </w:rPr>
      </w:pPr>
      <w:r w:rsidRPr="0066385B">
        <w:rPr>
          <w:rFonts w:asciiTheme="minorHAnsi" w:hAnsiTheme="minorHAnsi" w:cstheme="minorHAnsi"/>
          <w:sz w:val="22"/>
          <w:szCs w:val="22"/>
          <w:highlight w:val="yellow"/>
          <w:shd w:val="clear" w:color="auto" w:fill="FFFFB9"/>
          <w:lang w:val="es-ES"/>
        </w:rPr>
        <w:t>[Debe indicar la información siguiente:]</w:t>
      </w:r>
      <w:r w:rsidRPr="0066385B">
        <w:rPr>
          <w:rFonts w:asciiTheme="minorHAnsi" w:hAnsiTheme="minorHAnsi" w:cstheme="minorHAnsi"/>
          <w:sz w:val="22"/>
          <w:szCs w:val="22"/>
          <w:lang w:val="es-ES"/>
        </w:rPr>
        <w:t xml:space="preserve"> proveedor del/</w:t>
      </w:r>
      <w:proofErr w:type="gramStart"/>
      <w:r w:rsidRPr="0066385B">
        <w:rPr>
          <w:rFonts w:asciiTheme="minorHAnsi" w:hAnsiTheme="minorHAnsi" w:cstheme="minorHAnsi"/>
          <w:sz w:val="22"/>
          <w:szCs w:val="22"/>
          <w:lang w:val="es-ES"/>
        </w:rPr>
        <w:t>de los seguro</w:t>
      </w:r>
      <w:proofErr w:type="gramEnd"/>
      <w:r w:rsidRPr="0066385B">
        <w:rPr>
          <w:rFonts w:asciiTheme="minorHAnsi" w:hAnsiTheme="minorHAnsi" w:cstheme="minorHAnsi"/>
          <w:sz w:val="22"/>
          <w:szCs w:val="22"/>
          <w:lang w:val="es-ES"/>
        </w:rPr>
        <w:t>/s, número del/de los seguro/s y póliza/s]</w:t>
      </w:r>
    </w:p>
    <w:p w14:paraId="3B6AAA9F" w14:textId="50072BB1" w:rsidR="004B196D" w:rsidRPr="0066385B" w:rsidRDefault="004B196D" w:rsidP="0066385B">
      <w:pPr>
        <w:spacing w:after="120"/>
        <w:ind w:left="567"/>
        <w:jc w:val="both"/>
        <w:rPr>
          <w:rFonts w:asciiTheme="minorHAnsi" w:hAnsiTheme="minorHAnsi" w:cstheme="minorHAnsi"/>
          <w:sz w:val="22"/>
          <w:szCs w:val="22"/>
          <w:lang w:val="es-ES"/>
        </w:rPr>
      </w:pPr>
    </w:p>
    <w:p w14:paraId="7CB960EA" w14:textId="23A75E60" w:rsidR="00622064" w:rsidRPr="0066385B" w:rsidRDefault="00B51943" w:rsidP="0066385B">
      <w:pPr>
        <w:spacing w:line="276" w:lineRule="auto"/>
        <w:ind w:left="567" w:hanging="567"/>
        <w:jc w:val="both"/>
        <w:rPr>
          <w:rFonts w:asciiTheme="minorHAnsi" w:hAnsiTheme="minorHAnsi" w:cstheme="minorHAnsi"/>
          <w:snapToGrid/>
          <w:sz w:val="22"/>
          <w:szCs w:val="22"/>
          <w:lang w:val="es-ES"/>
        </w:rPr>
      </w:pPr>
      <w:r w:rsidRPr="0066385B">
        <w:rPr>
          <w:rFonts w:asciiTheme="minorHAnsi" w:hAnsiTheme="minorHAnsi" w:cstheme="minorHAnsi"/>
          <w:sz w:val="22"/>
          <w:szCs w:val="22"/>
          <w:lang w:val="es-ES"/>
        </w:rPr>
        <w:t>7</w:t>
      </w:r>
      <w:r w:rsidR="00F7161A" w:rsidRPr="0066385B">
        <w:rPr>
          <w:rFonts w:asciiTheme="minorHAnsi" w:hAnsiTheme="minorHAnsi" w:cstheme="minorHAnsi"/>
          <w:sz w:val="22"/>
          <w:szCs w:val="22"/>
          <w:lang w:val="es-ES"/>
        </w:rPr>
        <w:t>.3</w:t>
      </w:r>
      <w:r w:rsidR="00F26DF8" w:rsidRPr="0066385B">
        <w:rPr>
          <w:rFonts w:asciiTheme="minorHAnsi" w:hAnsiTheme="minorHAnsi" w:cstheme="minorHAnsi"/>
          <w:sz w:val="22"/>
          <w:szCs w:val="22"/>
          <w:lang w:val="es-ES"/>
        </w:rPr>
        <w:tab/>
      </w:r>
      <w:r w:rsidR="00622064" w:rsidRPr="0066385B">
        <w:rPr>
          <w:rFonts w:asciiTheme="minorHAnsi" w:hAnsiTheme="minorHAnsi" w:cstheme="minorHAnsi"/>
          <w:sz w:val="22"/>
          <w:szCs w:val="22"/>
          <w:lang w:val="es-ES"/>
        </w:rPr>
        <w:t xml:space="preserve">La parte responsable de contratar la cobertura del/de los seguros/s es: </w:t>
      </w:r>
      <w:r w:rsidR="00622064" w:rsidRPr="0066385B">
        <w:rPr>
          <w:rFonts w:asciiTheme="minorHAnsi" w:hAnsiTheme="minorHAnsi" w:cstheme="minorHAnsi"/>
          <w:sz w:val="22"/>
          <w:szCs w:val="22"/>
          <w:shd w:val="clear" w:color="auto" w:fill="B6DDE8" w:themeFill="accent5" w:themeFillTint="66"/>
          <w:lang w:val="es-ES"/>
        </w:rPr>
        <w:t>[</w:t>
      </w:r>
      <w:r w:rsidR="00622064" w:rsidRPr="0066385B">
        <w:rPr>
          <w:rFonts w:asciiTheme="minorHAnsi" w:hAnsiTheme="minorHAnsi" w:cstheme="minorHAnsi"/>
          <w:sz w:val="22"/>
          <w:szCs w:val="22"/>
          <w:highlight w:val="lightGray"/>
          <w:shd w:val="clear" w:color="auto" w:fill="B6DDE8" w:themeFill="accent5" w:themeFillTint="66"/>
          <w:lang w:val="es-ES"/>
        </w:rPr>
        <w:t>la organización o el participante o la organización de acogida</w:t>
      </w:r>
      <w:r w:rsidR="00622064" w:rsidRPr="0066385B">
        <w:rPr>
          <w:rFonts w:asciiTheme="minorHAnsi" w:hAnsiTheme="minorHAnsi" w:cstheme="minorHAnsi"/>
          <w:sz w:val="22"/>
          <w:szCs w:val="22"/>
          <w:lang w:val="es-ES"/>
        </w:rPr>
        <w:t xml:space="preserve">] </w:t>
      </w:r>
      <w:r w:rsidR="00622064" w:rsidRPr="0066385B">
        <w:rPr>
          <w:rFonts w:asciiTheme="minorHAnsi" w:hAnsiTheme="minorHAnsi" w:cstheme="minorHAnsi"/>
          <w:sz w:val="22"/>
          <w:szCs w:val="22"/>
          <w:shd w:val="clear" w:color="auto" w:fill="FFFFB9"/>
          <w:lang w:val="es-ES"/>
        </w:rPr>
        <w:t>[</w:t>
      </w:r>
      <w:r w:rsidR="00622064" w:rsidRPr="0066385B">
        <w:rPr>
          <w:rFonts w:asciiTheme="minorHAnsi" w:hAnsiTheme="minorHAnsi" w:cstheme="minorHAnsi"/>
          <w:sz w:val="22"/>
          <w:szCs w:val="22"/>
          <w:highlight w:val="yellow"/>
          <w:shd w:val="clear" w:color="auto" w:fill="FFFFB9"/>
          <w:lang w:val="es-ES"/>
        </w:rPr>
        <w:t>Seleccionar. En caso de haber seguros y pólizas distintas, puede haber distintas partes contratantes: deberá indicarlas con sus respectivas responsabilidades</w:t>
      </w:r>
      <w:r w:rsidR="00622064" w:rsidRPr="0066385B">
        <w:rPr>
          <w:rFonts w:asciiTheme="minorHAnsi" w:hAnsiTheme="minorHAnsi" w:cstheme="minorHAnsi"/>
          <w:sz w:val="22"/>
          <w:szCs w:val="22"/>
          <w:shd w:val="clear" w:color="auto" w:fill="FFFFB9"/>
          <w:lang w:val="es-ES"/>
        </w:rPr>
        <w:t>].</w:t>
      </w:r>
    </w:p>
    <w:p w14:paraId="64BE5FC3" w14:textId="77777777" w:rsidR="009B7B70" w:rsidRPr="0066385B" w:rsidRDefault="009B7B70" w:rsidP="0066385B">
      <w:pPr>
        <w:ind w:left="567"/>
        <w:jc w:val="both"/>
        <w:rPr>
          <w:rFonts w:asciiTheme="minorHAnsi" w:hAnsiTheme="minorHAnsi" w:cstheme="minorHAnsi"/>
          <w:sz w:val="22"/>
          <w:szCs w:val="22"/>
          <w:lang w:val="es-ES"/>
        </w:rPr>
      </w:pPr>
    </w:p>
    <w:p w14:paraId="168949C2" w14:textId="34AE0A7C" w:rsidR="00D816DD" w:rsidRPr="0066385B" w:rsidRDefault="00423527"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B51943" w:rsidRPr="0066385B">
        <w:rPr>
          <w:rFonts w:asciiTheme="minorHAnsi" w:eastAsiaTheme="majorEastAsia" w:hAnsiTheme="minorHAnsi" w:cstheme="minorHAnsi"/>
          <w:b/>
          <w:bCs/>
          <w:iCs/>
          <w:caps/>
          <w:snapToGrid/>
          <w:sz w:val="22"/>
          <w:szCs w:val="22"/>
          <w:lang w:val="es-ES" w:eastAsia="en-US"/>
        </w:rPr>
        <w:t>8</w:t>
      </w:r>
      <w:r w:rsidRPr="0066385B">
        <w:rPr>
          <w:rFonts w:asciiTheme="minorHAnsi" w:eastAsiaTheme="majorEastAsia" w:hAnsiTheme="minorHAnsi" w:cstheme="minorHAnsi"/>
          <w:b/>
          <w:bCs/>
          <w:iCs/>
          <w:caps/>
          <w:snapToGrid/>
          <w:sz w:val="22"/>
          <w:szCs w:val="22"/>
          <w:lang w:val="es-ES" w:eastAsia="en-US"/>
        </w:rPr>
        <w:t xml:space="preserve"> – APOYO LINGÜÍSTICO EN LÍNEA (Online Language Support – OLS)</w:t>
      </w:r>
    </w:p>
    <w:p w14:paraId="766C9FDE" w14:textId="31C12B94" w:rsidR="00235465" w:rsidRPr="0066385B" w:rsidRDefault="00050236"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i/>
          <w:color w:val="4AA55B"/>
          <w:sz w:val="22"/>
          <w:szCs w:val="22"/>
          <w:lang w:val="es-ES"/>
        </w:rPr>
        <w:t>[</w:t>
      </w:r>
      <w:r w:rsidR="00423527" w:rsidRPr="0066385B">
        <w:rPr>
          <w:rFonts w:asciiTheme="minorHAnsi" w:hAnsiTheme="minorHAnsi" w:cstheme="minorHAnsi"/>
          <w:i/>
          <w:color w:val="00B050"/>
          <w:sz w:val="22"/>
          <w:szCs w:val="22"/>
          <w:lang w:val="es-ES"/>
        </w:rPr>
        <w:t xml:space="preserve">Opción si el participante </w:t>
      </w:r>
      <w:r w:rsidR="00FF0F7C" w:rsidRPr="0066385B">
        <w:rPr>
          <w:rFonts w:asciiTheme="minorHAnsi" w:hAnsiTheme="minorHAnsi" w:cstheme="minorHAnsi"/>
          <w:i/>
          <w:color w:val="00B050"/>
          <w:sz w:val="22"/>
          <w:szCs w:val="22"/>
          <w:lang w:val="es-ES"/>
        </w:rPr>
        <w:t>utiliza</w:t>
      </w:r>
      <w:r w:rsidR="00423527" w:rsidRPr="0066385B">
        <w:rPr>
          <w:rFonts w:asciiTheme="minorHAnsi" w:hAnsiTheme="minorHAnsi" w:cstheme="minorHAnsi"/>
          <w:i/>
          <w:color w:val="00B050"/>
          <w:sz w:val="22"/>
          <w:szCs w:val="22"/>
          <w:lang w:val="es-ES"/>
        </w:rPr>
        <w:t xml:space="preserve"> OLS</w:t>
      </w:r>
      <w:r w:rsidR="001A530C" w:rsidRPr="0066385B">
        <w:rPr>
          <w:rFonts w:asciiTheme="minorHAnsi" w:hAnsiTheme="minorHAnsi" w:cstheme="minorHAnsi"/>
          <w:i/>
          <w:color w:val="00B050"/>
          <w:sz w:val="22"/>
          <w:szCs w:val="22"/>
          <w:lang w:val="es-ES"/>
        </w:rPr>
        <w:t xml:space="preserve">: </w:t>
      </w:r>
    </w:p>
    <w:p w14:paraId="6A212E74" w14:textId="2E98E59B" w:rsidR="00387916" w:rsidRPr="0066385B" w:rsidRDefault="00F26DF8" w:rsidP="0066385B">
      <w:pPr>
        <w:spacing w:after="120"/>
        <w:ind w:left="720" w:hanging="720"/>
        <w:jc w:val="both"/>
        <w:rPr>
          <w:rFonts w:asciiTheme="minorHAnsi" w:hAnsiTheme="minorHAnsi" w:cstheme="minorHAnsi"/>
          <w:snapToGrid/>
          <w:sz w:val="22"/>
          <w:szCs w:val="22"/>
          <w:lang w:val="es-ES"/>
        </w:rPr>
      </w:pPr>
      <w:r w:rsidRPr="0066385B">
        <w:rPr>
          <w:rFonts w:asciiTheme="minorHAnsi" w:hAnsiTheme="minorHAnsi" w:cstheme="minorHAnsi"/>
          <w:sz w:val="22"/>
          <w:szCs w:val="22"/>
          <w:lang w:val="es-ES"/>
        </w:rPr>
        <w:t>8</w:t>
      </w:r>
      <w:r w:rsidR="00B12075" w:rsidRPr="0066385B">
        <w:rPr>
          <w:rFonts w:asciiTheme="minorHAnsi" w:hAnsiTheme="minorHAnsi" w:cstheme="minorHAnsi"/>
          <w:sz w:val="22"/>
          <w:szCs w:val="22"/>
          <w:lang w:val="es-ES"/>
        </w:rPr>
        <w:t>.1</w:t>
      </w:r>
      <w:r w:rsidR="00B12075" w:rsidRPr="0066385B">
        <w:rPr>
          <w:rFonts w:asciiTheme="minorHAnsi" w:hAnsiTheme="minorHAnsi" w:cstheme="minorHAnsi"/>
          <w:sz w:val="22"/>
          <w:szCs w:val="22"/>
          <w:lang w:val="es-ES"/>
        </w:rPr>
        <w:tab/>
      </w:r>
      <w:r w:rsidR="001A530C" w:rsidRPr="0066385B">
        <w:rPr>
          <w:rFonts w:asciiTheme="minorHAnsi" w:hAnsiTheme="minorHAnsi" w:cstheme="minorHAnsi"/>
          <w:sz w:val="22"/>
          <w:szCs w:val="22"/>
          <w:lang w:val="es-ES"/>
        </w:rPr>
        <w:t>El p</w:t>
      </w:r>
      <w:r w:rsidR="00423527" w:rsidRPr="0066385B">
        <w:rPr>
          <w:rFonts w:asciiTheme="minorHAnsi" w:hAnsiTheme="minorHAnsi" w:cstheme="minorHAnsi"/>
          <w:sz w:val="22"/>
          <w:szCs w:val="22"/>
          <w:lang w:val="es-ES"/>
        </w:rPr>
        <w:t xml:space="preserve">articipante deberá seguir el curso de apoyo lingüístico en línea en OLS que le haya sido asignado por la organización. </w:t>
      </w:r>
      <w:r w:rsidR="00423527" w:rsidRPr="0066385B">
        <w:rPr>
          <w:rFonts w:asciiTheme="minorHAnsi" w:hAnsiTheme="minorHAnsi" w:cstheme="minorHAnsi"/>
          <w:i/>
          <w:color w:val="00B050"/>
          <w:sz w:val="22"/>
          <w:szCs w:val="22"/>
          <w:lang w:val="es-ES"/>
        </w:rPr>
        <w:t xml:space="preserve">[Opción si la </w:t>
      </w:r>
      <w:r w:rsidR="00BA5B6F" w:rsidRPr="0066385B">
        <w:rPr>
          <w:rFonts w:asciiTheme="minorHAnsi" w:hAnsiTheme="minorHAnsi" w:cstheme="minorHAnsi"/>
          <w:i/>
          <w:color w:val="00B050"/>
          <w:sz w:val="22"/>
          <w:szCs w:val="22"/>
          <w:lang w:val="es-ES"/>
        </w:rPr>
        <w:t>organización</w:t>
      </w:r>
      <w:r w:rsidR="00423527" w:rsidRPr="0066385B">
        <w:rPr>
          <w:rFonts w:asciiTheme="minorHAnsi" w:hAnsiTheme="minorHAnsi" w:cstheme="minorHAnsi"/>
          <w:i/>
          <w:color w:val="00B050"/>
          <w:sz w:val="22"/>
          <w:szCs w:val="22"/>
          <w:lang w:val="es-ES"/>
        </w:rPr>
        <w:t xml:space="preserve"> ha solicitado la evaluación de la competencia lingüística de sus participantes en la plataforma OLS</w:t>
      </w:r>
      <w:r w:rsidR="001A530C" w:rsidRPr="0066385B">
        <w:rPr>
          <w:rFonts w:asciiTheme="minorHAnsi" w:hAnsiTheme="minorHAnsi" w:cstheme="minorHAnsi"/>
          <w:sz w:val="22"/>
          <w:szCs w:val="22"/>
          <w:lang w:val="es-ES"/>
        </w:rPr>
        <w:t xml:space="preserve">: </w:t>
      </w:r>
      <w:r w:rsidR="00423527" w:rsidRPr="0066385B">
        <w:rPr>
          <w:rFonts w:asciiTheme="minorHAnsi" w:hAnsiTheme="minorHAnsi" w:cstheme="minorHAnsi"/>
          <w:sz w:val="22"/>
          <w:szCs w:val="22"/>
          <w:lang w:val="es-ES"/>
        </w:rPr>
        <w:t>el participante deberá realizar la evaluación en el idioma asignado por el beneficiario antes de la fecha determinada por la organización.</w:t>
      </w:r>
      <w:r w:rsidR="007E4315" w:rsidRPr="0066385B">
        <w:rPr>
          <w:rFonts w:asciiTheme="minorHAnsi" w:hAnsiTheme="minorHAnsi" w:cstheme="minorHAnsi"/>
          <w:i/>
          <w:iCs/>
          <w:sz w:val="22"/>
          <w:szCs w:val="22"/>
          <w:lang w:val="es-ES"/>
        </w:rPr>
        <w:t>]</w:t>
      </w:r>
    </w:p>
    <w:p w14:paraId="42367351" w14:textId="1F6E8C17" w:rsidR="00B12075" w:rsidRPr="0066385B" w:rsidRDefault="00F26DF8" w:rsidP="0066385B">
      <w:pPr>
        <w:spacing w:after="120"/>
        <w:ind w:left="720" w:hanging="720"/>
        <w:jc w:val="both"/>
        <w:rPr>
          <w:rFonts w:asciiTheme="minorHAnsi" w:hAnsiTheme="minorHAnsi" w:cstheme="minorHAnsi"/>
          <w:i/>
          <w:color w:val="4AA55B"/>
          <w:sz w:val="22"/>
          <w:szCs w:val="22"/>
          <w:lang w:val="es-ES"/>
        </w:rPr>
      </w:pPr>
      <w:r w:rsidRPr="0066385B">
        <w:rPr>
          <w:rFonts w:asciiTheme="minorHAnsi" w:hAnsiTheme="minorHAnsi" w:cstheme="minorHAnsi"/>
          <w:sz w:val="22"/>
          <w:szCs w:val="22"/>
          <w:lang w:val="es-ES"/>
        </w:rPr>
        <w:lastRenderedPageBreak/>
        <w:t>8</w:t>
      </w:r>
      <w:r w:rsidR="00B12075" w:rsidRPr="0066385B">
        <w:rPr>
          <w:rFonts w:asciiTheme="minorHAnsi" w:hAnsiTheme="minorHAnsi" w:cstheme="minorHAnsi"/>
          <w:sz w:val="22"/>
          <w:szCs w:val="22"/>
          <w:lang w:val="es-ES"/>
        </w:rPr>
        <w:t>.2</w:t>
      </w:r>
      <w:r w:rsidR="00B12075" w:rsidRPr="0066385B">
        <w:rPr>
          <w:rFonts w:asciiTheme="minorHAnsi" w:hAnsiTheme="minorHAnsi" w:cstheme="minorHAnsi"/>
          <w:sz w:val="22"/>
          <w:szCs w:val="22"/>
          <w:lang w:val="es-ES"/>
        </w:rPr>
        <w:tab/>
      </w:r>
      <w:r w:rsidR="00BA5B6F" w:rsidRPr="0066385B">
        <w:rPr>
          <w:rFonts w:asciiTheme="minorHAnsi" w:hAnsiTheme="minorHAnsi" w:cstheme="minorHAnsi"/>
          <w:sz w:val="22"/>
          <w:szCs w:val="22"/>
          <w:lang w:val="es-ES"/>
        </w:rPr>
        <w:t>La organización proporcionará al participante acceso a la plataforma OLS con el suficiente tiempo para permitirle cumplir con los requisitos especificados arriba. El/La participante informará inmediatamente a la organización en el caso de que experimenten problemas técnicos o de otra índole durante la utilización de la plataforma OLS.</w:t>
      </w:r>
      <w:r w:rsidR="00050236" w:rsidRPr="0066385B">
        <w:rPr>
          <w:rFonts w:asciiTheme="minorHAnsi" w:hAnsiTheme="minorHAnsi" w:cstheme="minorHAnsi"/>
          <w:i/>
          <w:color w:val="4AA55B"/>
          <w:sz w:val="22"/>
          <w:szCs w:val="22"/>
          <w:lang w:val="es-ES"/>
        </w:rPr>
        <w:t>]</w:t>
      </w:r>
    </w:p>
    <w:p w14:paraId="3CBB283F" w14:textId="1E54E690" w:rsidR="00050236" w:rsidRPr="0066385B" w:rsidRDefault="00050236" w:rsidP="0066385B">
      <w:pPr>
        <w:spacing w:after="120"/>
        <w:ind w:left="567" w:hanging="567"/>
        <w:jc w:val="both"/>
        <w:rPr>
          <w:rFonts w:asciiTheme="minorHAnsi" w:hAnsiTheme="minorHAnsi" w:cstheme="minorHAnsi"/>
          <w:iCs/>
          <w:color w:val="4AA55B"/>
          <w:sz w:val="22"/>
          <w:szCs w:val="22"/>
          <w:lang w:val="es-ES"/>
        </w:rPr>
      </w:pPr>
      <w:r w:rsidRPr="0066385B">
        <w:rPr>
          <w:rFonts w:asciiTheme="minorHAnsi" w:hAnsiTheme="minorHAnsi" w:cstheme="minorHAnsi"/>
          <w:i/>
          <w:color w:val="4AA55B"/>
          <w:sz w:val="22"/>
          <w:szCs w:val="22"/>
          <w:lang w:val="es-ES"/>
        </w:rPr>
        <w:t>[</w:t>
      </w:r>
      <w:r w:rsidR="00FF0F7C" w:rsidRPr="0066385B">
        <w:rPr>
          <w:rFonts w:asciiTheme="minorHAnsi" w:hAnsiTheme="minorHAnsi" w:cstheme="minorHAnsi"/>
          <w:i/>
          <w:color w:val="4AA55B"/>
          <w:sz w:val="22"/>
          <w:szCs w:val="22"/>
          <w:lang w:val="es-ES"/>
        </w:rPr>
        <w:t>Opción si el participante no utiliza OLS</w:t>
      </w:r>
      <w:r w:rsidR="007248EC" w:rsidRPr="0066385B">
        <w:rPr>
          <w:rFonts w:asciiTheme="minorHAnsi" w:hAnsiTheme="minorHAnsi" w:cstheme="minorHAnsi"/>
          <w:i/>
          <w:color w:val="4AA55B"/>
          <w:sz w:val="22"/>
          <w:szCs w:val="22"/>
          <w:lang w:val="es-ES"/>
        </w:rPr>
        <w:t xml:space="preserve">: </w:t>
      </w:r>
    </w:p>
    <w:p w14:paraId="36A9027A" w14:textId="02D74BC1" w:rsidR="00050236" w:rsidRPr="0066385B" w:rsidRDefault="007248EC"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 aplica</w:t>
      </w:r>
      <w:r w:rsidR="00050236" w:rsidRPr="0066385B">
        <w:rPr>
          <w:rFonts w:asciiTheme="minorHAnsi" w:hAnsiTheme="minorHAnsi" w:cstheme="minorHAnsi"/>
          <w:i/>
          <w:color w:val="4AA55B"/>
          <w:sz w:val="22"/>
          <w:szCs w:val="22"/>
          <w:lang w:val="es-ES"/>
        </w:rPr>
        <w:t>]</w:t>
      </w:r>
    </w:p>
    <w:p w14:paraId="3DF2C1B8" w14:textId="77777777" w:rsidR="004A4617" w:rsidRPr="0066385B" w:rsidRDefault="004A4617" w:rsidP="0066385B">
      <w:pPr>
        <w:jc w:val="both"/>
        <w:rPr>
          <w:rFonts w:asciiTheme="minorHAnsi" w:hAnsiTheme="minorHAnsi" w:cstheme="minorHAnsi"/>
          <w:sz w:val="22"/>
          <w:szCs w:val="22"/>
          <w:lang w:val="es-ES"/>
        </w:rPr>
      </w:pPr>
    </w:p>
    <w:p w14:paraId="24FE7AC6" w14:textId="69B7A3FB" w:rsidR="009B7B70" w:rsidRPr="0066385B" w:rsidRDefault="00316B1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 CLÁUSULA </w:t>
      </w:r>
      <w:r w:rsidR="00B51943" w:rsidRPr="0066385B">
        <w:rPr>
          <w:rFonts w:asciiTheme="minorHAnsi" w:eastAsiaTheme="majorEastAsia" w:hAnsiTheme="minorHAnsi" w:cstheme="minorHAnsi"/>
          <w:b/>
          <w:bCs/>
          <w:iCs/>
          <w:caps/>
          <w:snapToGrid/>
          <w:sz w:val="22"/>
          <w:szCs w:val="22"/>
          <w:lang w:val="es-ES" w:eastAsia="en-US"/>
        </w:rPr>
        <w:t>9</w:t>
      </w:r>
      <w:r w:rsidR="00C576EB" w:rsidRPr="0066385B">
        <w:rPr>
          <w:rFonts w:asciiTheme="minorHAnsi" w:eastAsiaTheme="majorEastAsia" w:hAnsiTheme="minorHAnsi" w:cstheme="minorHAnsi"/>
          <w:b/>
          <w:bCs/>
          <w:iCs/>
          <w:caps/>
          <w:snapToGrid/>
          <w:sz w:val="22"/>
          <w:szCs w:val="22"/>
          <w:lang w:val="es-ES" w:eastAsia="en-US"/>
        </w:rPr>
        <w:t xml:space="preserve">– </w:t>
      </w:r>
      <w:r w:rsidRPr="0066385B">
        <w:rPr>
          <w:rFonts w:asciiTheme="minorHAnsi" w:eastAsiaTheme="majorEastAsia" w:hAnsiTheme="minorHAnsi" w:cstheme="minorHAnsi"/>
          <w:b/>
          <w:bCs/>
          <w:iCs/>
          <w:caps/>
          <w:snapToGrid/>
          <w:sz w:val="22"/>
          <w:szCs w:val="22"/>
          <w:lang w:val="es-ES" w:eastAsia="en-US"/>
        </w:rPr>
        <w:t>CUESTIONARIO UE</w:t>
      </w:r>
    </w:p>
    <w:p w14:paraId="51B8C9FB" w14:textId="451AB7D7" w:rsidR="00E870AD" w:rsidRPr="0066385B" w:rsidRDefault="00B51943" w:rsidP="0066385B">
      <w:pPr>
        <w:tabs>
          <w:tab w:val="left" w:pos="567"/>
        </w:tabs>
        <w:spacing w:line="276" w:lineRule="auto"/>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9</w:t>
      </w:r>
      <w:r w:rsidR="009B7B70" w:rsidRPr="0066385B">
        <w:rPr>
          <w:rFonts w:asciiTheme="minorHAnsi" w:hAnsiTheme="minorHAnsi" w:cstheme="minorHAnsi"/>
          <w:sz w:val="22"/>
          <w:szCs w:val="22"/>
          <w:lang w:val="es-ES"/>
        </w:rPr>
        <w:t>.1</w:t>
      </w:r>
      <w:r w:rsidR="009B7B70" w:rsidRPr="0066385B">
        <w:rPr>
          <w:rFonts w:asciiTheme="minorHAnsi" w:hAnsiTheme="minorHAnsi" w:cstheme="minorHAnsi"/>
          <w:sz w:val="22"/>
          <w:szCs w:val="22"/>
          <w:lang w:val="es-ES"/>
        </w:rPr>
        <w:tab/>
      </w:r>
      <w:r w:rsidR="005834AC" w:rsidRPr="0066385B">
        <w:rPr>
          <w:rFonts w:asciiTheme="minorHAnsi" w:hAnsiTheme="minorHAnsi" w:cstheme="minorHAnsi"/>
          <w:sz w:val="22"/>
          <w:szCs w:val="22"/>
          <w:lang w:val="es-ES"/>
        </w:rPr>
        <w:t xml:space="preserve">El participante deberá cumplimentar y enviar el cuestionario en línea UE (EU </w:t>
      </w:r>
      <w:proofErr w:type="spellStart"/>
      <w:r w:rsidR="005834AC" w:rsidRPr="0066385B">
        <w:rPr>
          <w:rFonts w:asciiTheme="minorHAnsi" w:hAnsiTheme="minorHAnsi" w:cstheme="minorHAnsi"/>
          <w:sz w:val="22"/>
          <w:szCs w:val="22"/>
          <w:lang w:val="es-ES"/>
        </w:rPr>
        <w:t>Survey</w:t>
      </w:r>
      <w:proofErr w:type="spellEnd"/>
      <w:r w:rsidR="005834AC" w:rsidRPr="0066385B">
        <w:rPr>
          <w:rFonts w:asciiTheme="minorHAnsi" w:hAnsiTheme="minorHAnsi" w:cstheme="minorHAnsi"/>
          <w:sz w:val="22"/>
          <w:szCs w:val="22"/>
          <w:lang w:val="es-ES"/>
        </w:rPr>
        <w:t xml:space="preserve"> – informe del</w:t>
      </w:r>
      <w:r w:rsidR="00716BF0" w:rsidRPr="0066385B">
        <w:rPr>
          <w:rFonts w:asciiTheme="minorHAnsi" w:hAnsiTheme="minorHAnsi" w:cstheme="minorHAnsi"/>
          <w:sz w:val="22"/>
          <w:szCs w:val="22"/>
          <w:lang w:val="es-ES"/>
        </w:rPr>
        <w:t xml:space="preserve"> </w:t>
      </w:r>
      <w:r w:rsidR="005834AC" w:rsidRPr="0066385B">
        <w:rPr>
          <w:rFonts w:asciiTheme="minorHAnsi" w:hAnsiTheme="minorHAnsi" w:cstheme="minorHAnsi"/>
          <w:sz w:val="22"/>
          <w:szCs w:val="22"/>
          <w:lang w:val="es-ES"/>
        </w:rPr>
        <w:t>participante) en los 30 días posteriores a la recepción del mail de invitación para cumplimentarlo. La institución podrá requerir a los participantes que no cumplimenten y envíen el cuestionario UE en línea el reembolso parcial o total de la ayuda financiera recibida.</w:t>
      </w:r>
    </w:p>
    <w:p w14:paraId="16ACAF81" w14:textId="77777777" w:rsidR="00716BF0" w:rsidRPr="0066385B" w:rsidRDefault="00716BF0" w:rsidP="0066385B">
      <w:pPr>
        <w:tabs>
          <w:tab w:val="left" w:pos="567"/>
        </w:tabs>
        <w:spacing w:line="276" w:lineRule="auto"/>
        <w:ind w:left="567" w:hanging="567"/>
        <w:jc w:val="both"/>
        <w:rPr>
          <w:rFonts w:asciiTheme="minorHAnsi" w:hAnsiTheme="minorHAnsi" w:cstheme="minorHAnsi"/>
          <w:sz w:val="22"/>
          <w:szCs w:val="22"/>
          <w:lang w:val="es-ES"/>
        </w:rPr>
      </w:pPr>
    </w:p>
    <w:p w14:paraId="39298A09" w14:textId="2D0B7CE9" w:rsidR="00F106E3"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9</w:t>
      </w:r>
      <w:r w:rsidR="00F106E3" w:rsidRPr="0066385B">
        <w:rPr>
          <w:rFonts w:asciiTheme="minorHAnsi" w:hAnsiTheme="minorHAnsi" w:cstheme="minorHAnsi"/>
          <w:sz w:val="22"/>
          <w:szCs w:val="22"/>
          <w:lang w:val="es-ES"/>
        </w:rPr>
        <w:t>.2</w:t>
      </w:r>
      <w:r w:rsidR="00F106E3" w:rsidRPr="0066385B">
        <w:rPr>
          <w:rFonts w:asciiTheme="minorHAnsi" w:hAnsiTheme="minorHAnsi" w:cstheme="minorHAnsi"/>
          <w:sz w:val="22"/>
          <w:szCs w:val="22"/>
          <w:lang w:val="es-ES"/>
        </w:rPr>
        <w:tab/>
      </w:r>
      <w:r w:rsidR="00716BF0" w:rsidRPr="0066385B">
        <w:rPr>
          <w:rFonts w:asciiTheme="minorHAnsi" w:hAnsiTheme="minorHAnsi" w:cstheme="minorHAnsi"/>
          <w:sz w:val="22"/>
          <w:szCs w:val="22"/>
          <w:lang w:val="es-ES"/>
        </w:rPr>
        <w:t>Se le podrá enviar al participante un cuestionario complementario en línea que permita recabar información completa sobre asuntos relacionados con el reconocimiento.</w:t>
      </w:r>
    </w:p>
    <w:p w14:paraId="7D1DD869" w14:textId="77777777" w:rsidR="00634540" w:rsidRPr="0066385B" w:rsidRDefault="00634540" w:rsidP="0066385B">
      <w:pPr>
        <w:ind w:left="720" w:hanging="720"/>
        <w:jc w:val="both"/>
        <w:rPr>
          <w:rFonts w:asciiTheme="minorHAnsi" w:hAnsiTheme="minorHAnsi" w:cstheme="minorHAnsi"/>
          <w:sz w:val="22"/>
          <w:szCs w:val="22"/>
          <w:lang w:val="es-ES"/>
        </w:rPr>
      </w:pPr>
    </w:p>
    <w:p w14:paraId="19F8F322" w14:textId="4749C462" w:rsidR="00634540" w:rsidRPr="0066385B" w:rsidRDefault="00FC0315"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B51943" w:rsidRPr="0066385B">
        <w:rPr>
          <w:rFonts w:asciiTheme="minorHAnsi" w:eastAsiaTheme="majorEastAsia" w:hAnsiTheme="minorHAnsi" w:cstheme="minorHAnsi"/>
          <w:b/>
          <w:bCs/>
          <w:iCs/>
          <w:caps/>
          <w:snapToGrid/>
          <w:sz w:val="22"/>
          <w:szCs w:val="22"/>
          <w:lang w:val="es-ES" w:eastAsia="en-US"/>
        </w:rPr>
        <w:t>10</w:t>
      </w:r>
      <w:r w:rsidRPr="0066385B">
        <w:rPr>
          <w:rFonts w:asciiTheme="minorHAnsi" w:eastAsiaTheme="majorEastAsia" w:hAnsiTheme="minorHAnsi" w:cstheme="minorHAnsi"/>
          <w:b/>
          <w:bCs/>
          <w:iCs/>
          <w:caps/>
          <w:snapToGrid/>
          <w:sz w:val="22"/>
          <w:szCs w:val="22"/>
          <w:lang w:val="es-ES" w:eastAsia="en-US"/>
        </w:rPr>
        <w:t xml:space="preserve"> – ÉTICA Y VALORES</w:t>
      </w:r>
    </w:p>
    <w:p w14:paraId="7D2160A1" w14:textId="34D70C71" w:rsidR="00FC0315" w:rsidRPr="0066385B" w:rsidRDefault="00B51943"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10</w:t>
      </w:r>
      <w:r w:rsidR="00634540" w:rsidRPr="0066385B">
        <w:rPr>
          <w:rFonts w:asciiTheme="minorHAnsi" w:hAnsiTheme="minorHAnsi" w:cstheme="minorHAnsi"/>
          <w:sz w:val="22"/>
          <w:szCs w:val="22"/>
          <w:lang w:val="es-ES"/>
        </w:rPr>
        <w:t>.1</w:t>
      </w:r>
      <w:r w:rsidR="001029EB" w:rsidRPr="0066385B">
        <w:rPr>
          <w:rFonts w:asciiTheme="minorHAnsi" w:hAnsiTheme="minorHAnsi" w:cstheme="minorHAnsi"/>
          <w:sz w:val="22"/>
          <w:szCs w:val="22"/>
          <w:lang w:val="es-ES"/>
        </w:rPr>
        <w:tab/>
      </w:r>
      <w:r w:rsidR="00FC0315" w:rsidRPr="0066385B">
        <w:rPr>
          <w:rFonts w:asciiTheme="minorHAnsi" w:hAnsiTheme="minorHAnsi" w:cstheme="minorHAnsi"/>
          <w:sz w:val="22"/>
          <w:szCs w:val="22"/>
          <w:lang w:val="es-ES"/>
        </w:rPr>
        <w:t>La acción deberá realizarse en consonancia con los valores éticos más elevados y de conformidad con el Derecho nacional, internacional y de la UE aplicable en materia de principios éticos.</w:t>
      </w:r>
    </w:p>
    <w:p w14:paraId="7F479866" w14:textId="16F425CA" w:rsidR="00FC0315" w:rsidRPr="0066385B" w:rsidRDefault="00B51943"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10</w:t>
      </w:r>
      <w:r w:rsidR="00634540" w:rsidRPr="0066385B">
        <w:rPr>
          <w:rFonts w:asciiTheme="minorHAnsi" w:hAnsiTheme="minorHAnsi" w:cstheme="minorHAnsi"/>
          <w:sz w:val="22"/>
          <w:szCs w:val="22"/>
          <w:lang w:val="es-ES"/>
        </w:rPr>
        <w:t>.2</w:t>
      </w:r>
      <w:r w:rsidR="001029EB" w:rsidRPr="0066385B">
        <w:rPr>
          <w:rFonts w:asciiTheme="minorHAnsi" w:hAnsiTheme="minorHAnsi" w:cstheme="minorHAnsi"/>
          <w:sz w:val="22"/>
          <w:szCs w:val="22"/>
          <w:lang w:val="es-ES"/>
        </w:rPr>
        <w:tab/>
      </w:r>
      <w:r w:rsidR="00FC0315" w:rsidRPr="0066385B">
        <w:rPr>
          <w:rFonts w:asciiTheme="minorHAnsi" w:hAnsiTheme="minorHAnsi" w:cstheme="minorHAnsi"/>
          <w:color w:val="000000"/>
          <w:sz w:val="22"/>
          <w:szCs w:val="22"/>
          <w:lang w:val="es-ES"/>
        </w:rPr>
        <w:t xml:space="preserve">El participante deberá comprometerse a garantizar el respeto de los valores fundamentales de la UE (como el respeto </w:t>
      </w:r>
      <w:r w:rsidR="00887956" w:rsidRPr="0066385B">
        <w:rPr>
          <w:rFonts w:asciiTheme="minorHAnsi" w:hAnsiTheme="minorHAnsi" w:cstheme="minorHAnsi"/>
          <w:color w:val="000000"/>
          <w:sz w:val="22"/>
          <w:szCs w:val="22"/>
          <w:lang w:val="es-ES"/>
        </w:rPr>
        <w:t xml:space="preserve">a </w:t>
      </w:r>
      <w:r w:rsidR="00FC0315" w:rsidRPr="0066385B">
        <w:rPr>
          <w:rFonts w:asciiTheme="minorHAnsi" w:hAnsiTheme="minorHAnsi" w:cstheme="minorHAnsi"/>
          <w:color w:val="000000"/>
          <w:sz w:val="22"/>
          <w:szCs w:val="22"/>
          <w:lang w:val="es-ES"/>
        </w:rPr>
        <w:t>la dignidad humana, la libertad, la democracia, la igualdad, el Estado de Derecho y los derechos humanos, incluidos los derechos de las minorías).</w:t>
      </w:r>
    </w:p>
    <w:p w14:paraId="4B39D962" w14:textId="1B066633" w:rsidR="00634540" w:rsidRDefault="00B51943"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10</w:t>
      </w:r>
      <w:r w:rsidR="00544460" w:rsidRPr="0066385B">
        <w:rPr>
          <w:rFonts w:asciiTheme="minorHAnsi" w:hAnsiTheme="minorHAnsi" w:cstheme="minorHAnsi"/>
          <w:sz w:val="22"/>
          <w:szCs w:val="22"/>
          <w:lang w:val="es-ES"/>
        </w:rPr>
        <w:t>.3</w:t>
      </w:r>
      <w:r w:rsidR="00634540" w:rsidRPr="0066385B">
        <w:rPr>
          <w:rFonts w:asciiTheme="minorHAnsi" w:hAnsiTheme="minorHAnsi" w:cstheme="minorHAnsi"/>
          <w:sz w:val="22"/>
          <w:szCs w:val="22"/>
          <w:lang w:val="es-ES"/>
        </w:rPr>
        <w:tab/>
      </w:r>
      <w:r w:rsidR="00FC0315" w:rsidRPr="0066385B">
        <w:rPr>
          <w:rFonts w:asciiTheme="minorHAnsi" w:hAnsiTheme="minorHAnsi" w:cstheme="minorHAnsi"/>
          <w:sz w:val="22"/>
          <w:szCs w:val="22"/>
          <w:lang w:val="es-ES"/>
        </w:rPr>
        <w:t xml:space="preserve">Si el participante incumple alguna de sus obligaciones en virtud de la presente cláusula, </w:t>
      </w:r>
      <w:r w:rsidR="00BA7F26" w:rsidRPr="0066385B">
        <w:rPr>
          <w:rFonts w:asciiTheme="minorHAnsi" w:hAnsiTheme="minorHAnsi" w:cstheme="minorHAnsi"/>
          <w:sz w:val="22"/>
          <w:szCs w:val="22"/>
          <w:lang w:val="es-ES"/>
        </w:rPr>
        <w:t>la ayuda financiera puede reducirse o no ser abonada</w:t>
      </w:r>
      <w:r w:rsidR="00AE19D7" w:rsidRPr="0066385B">
        <w:rPr>
          <w:rFonts w:asciiTheme="minorHAnsi" w:hAnsiTheme="minorHAnsi" w:cstheme="minorHAnsi"/>
          <w:sz w:val="22"/>
          <w:szCs w:val="22"/>
          <w:lang w:val="es-ES"/>
        </w:rPr>
        <w:t xml:space="preserve">. </w:t>
      </w:r>
    </w:p>
    <w:p w14:paraId="5F8B7476" w14:textId="77777777" w:rsidR="008F4072" w:rsidRPr="0066385B" w:rsidRDefault="008F4072" w:rsidP="0066385B">
      <w:pPr>
        <w:tabs>
          <w:tab w:val="left" w:pos="567"/>
        </w:tabs>
        <w:spacing w:after="120"/>
        <w:ind w:left="567" w:hanging="567"/>
        <w:jc w:val="both"/>
        <w:rPr>
          <w:rFonts w:asciiTheme="minorHAnsi" w:hAnsiTheme="minorHAnsi" w:cstheme="minorHAnsi"/>
          <w:sz w:val="22"/>
          <w:szCs w:val="22"/>
          <w:lang w:val="es-ES"/>
        </w:rPr>
      </w:pPr>
    </w:p>
    <w:p w14:paraId="4691EDA2" w14:textId="02427EE7" w:rsidR="00F96310" w:rsidRPr="0066385B" w:rsidRDefault="00E870A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hAnsiTheme="minorHAnsi" w:cstheme="minorHAnsi"/>
          <w:sz w:val="22"/>
          <w:szCs w:val="22"/>
          <w:lang w:val="es-ES"/>
        </w:rPr>
        <w:t xml:space="preserve"> </w:t>
      </w:r>
      <w:r w:rsidR="00622B3C" w:rsidRPr="0066385B">
        <w:rPr>
          <w:rFonts w:asciiTheme="minorHAnsi" w:eastAsiaTheme="majorEastAsia" w:hAnsiTheme="minorHAnsi" w:cstheme="minorHAnsi"/>
          <w:b/>
          <w:bCs/>
          <w:iCs/>
          <w:caps/>
          <w:snapToGrid/>
          <w:sz w:val="22"/>
          <w:szCs w:val="22"/>
          <w:lang w:val="es-ES" w:eastAsia="en-US"/>
        </w:rPr>
        <w:t>CLÁUSULA 1</w:t>
      </w:r>
      <w:r w:rsidR="00B51943" w:rsidRPr="0066385B">
        <w:rPr>
          <w:rFonts w:asciiTheme="minorHAnsi" w:eastAsiaTheme="majorEastAsia" w:hAnsiTheme="minorHAnsi" w:cstheme="minorHAnsi"/>
          <w:b/>
          <w:bCs/>
          <w:iCs/>
          <w:caps/>
          <w:snapToGrid/>
          <w:sz w:val="22"/>
          <w:szCs w:val="22"/>
          <w:lang w:val="es-ES" w:eastAsia="en-US"/>
        </w:rPr>
        <w:t>1</w:t>
      </w:r>
      <w:r w:rsidR="00622B3C" w:rsidRPr="0066385B">
        <w:rPr>
          <w:rFonts w:asciiTheme="minorHAnsi" w:eastAsiaTheme="majorEastAsia" w:hAnsiTheme="minorHAnsi" w:cstheme="minorHAnsi"/>
          <w:b/>
          <w:bCs/>
          <w:iCs/>
          <w:caps/>
          <w:snapToGrid/>
          <w:sz w:val="22"/>
          <w:szCs w:val="22"/>
          <w:lang w:val="es-ES" w:eastAsia="en-US"/>
        </w:rPr>
        <w:t xml:space="preserve"> – PROTECCIÓN DE DATOS</w:t>
      </w:r>
    </w:p>
    <w:p w14:paraId="39A27B76" w14:textId="1FAA7454" w:rsidR="00B51943"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11.1 </w:t>
      </w:r>
      <w:r w:rsidRPr="0066385B">
        <w:rPr>
          <w:rFonts w:asciiTheme="minorHAnsi" w:hAnsiTheme="minorHAnsi" w:cstheme="minorHAnsi"/>
          <w:sz w:val="22"/>
          <w:szCs w:val="22"/>
          <w:lang w:val="es-ES"/>
        </w:rPr>
        <w:tab/>
      </w:r>
      <w:r w:rsidR="00AC7FBD" w:rsidRPr="0066385B">
        <w:rPr>
          <w:rFonts w:asciiTheme="minorHAnsi" w:hAnsiTheme="minorHAnsi" w:cstheme="minorHAnsi"/>
          <w:sz w:val="22"/>
          <w:szCs w:val="22"/>
          <w:lang w:val="es-ES"/>
        </w:rPr>
        <w:t>El responsable del tratamiento de los datos identificado en la declaración de privacidad tratará los datos personales en el marco del Convenio de conformidad con la legislación aplicable en materia de protección de datos, en particular el Reglamento (UE) 2018/1725</w:t>
      </w:r>
      <w:r w:rsidR="00AC7FBD" w:rsidRPr="0066385B">
        <w:rPr>
          <w:rFonts w:asciiTheme="minorHAnsi" w:hAnsiTheme="minorHAnsi" w:cstheme="minorHAnsi"/>
          <w:sz w:val="22"/>
          <w:szCs w:val="22"/>
          <w:lang w:val="es-ES"/>
        </w:rPr>
        <w:footnoteReference w:id="3"/>
      </w:r>
      <w:r w:rsidR="00AC7FBD" w:rsidRPr="0066385B">
        <w:rPr>
          <w:rFonts w:asciiTheme="minorHAnsi" w:hAnsiTheme="minorHAnsi" w:cstheme="minorHAnsi"/>
          <w:sz w:val="22"/>
          <w:szCs w:val="22"/>
          <w:lang w:val="es-ES"/>
        </w:rPr>
        <w:t xml:space="preserve"> y los actos nacionales de protección de datos conexos y para los fines establecidos en la declaración de privacidad que puede consultase en el enlace siguiente: </w:t>
      </w:r>
    </w:p>
    <w:p w14:paraId="382AAA7E" w14:textId="77777777" w:rsidR="00096566" w:rsidRPr="0066385B" w:rsidRDefault="009E239C" w:rsidP="0066385B">
      <w:pPr>
        <w:tabs>
          <w:tab w:val="left" w:pos="567"/>
        </w:tabs>
        <w:spacing w:after="120"/>
        <w:ind w:left="1134" w:hanging="567"/>
        <w:jc w:val="both"/>
        <w:rPr>
          <w:rStyle w:val="Hipervnculo"/>
          <w:rFonts w:asciiTheme="minorHAnsi" w:hAnsiTheme="minorHAnsi" w:cstheme="minorHAnsi"/>
          <w:sz w:val="22"/>
          <w:szCs w:val="22"/>
          <w:lang w:val="es-ES"/>
        </w:rPr>
      </w:pPr>
      <w:hyperlink r:id="rId11" w:history="1">
        <w:r w:rsidR="00D362DB" w:rsidRPr="0066385B">
          <w:rPr>
            <w:rStyle w:val="Hipervnculo"/>
            <w:rFonts w:asciiTheme="minorHAnsi" w:hAnsiTheme="minorHAnsi" w:cstheme="minorHAnsi"/>
            <w:sz w:val="22"/>
            <w:szCs w:val="22"/>
            <w:lang w:val="es-ES"/>
          </w:rPr>
          <w:t>https://webgate.ec.europa.eu/erasmus-esc/index/privacy-statement</w:t>
        </w:r>
      </w:hyperlink>
    </w:p>
    <w:p w14:paraId="5E06A465" w14:textId="3DADAF2C" w:rsidR="00096566" w:rsidRPr="0066385B" w:rsidRDefault="00096566"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1</w:t>
      </w:r>
      <w:r w:rsidRPr="0066385B">
        <w:rPr>
          <w:rFonts w:asciiTheme="minorHAnsi" w:hAnsiTheme="minorHAnsi" w:cstheme="minorHAnsi"/>
          <w:sz w:val="22"/>
          <w:szCs w:val="22"/>
          <w:lang w:val="es-ES"/>
        </w:rPr>
        <w:t xml:space="preserve">.2 </w:t>
      </w:r>
      <w:r w:rsidR="0091095A" w:rsidRPr="0066385B">
        <w:rPr>
          <w:rFonts w:asciiTheme="minorHAnsi" w:hAnsiTheme="minorHAnsi" w:cstheme="minorHAnsi"/>
          <w:sz w:val="22"/>
          <w:szCs w:val="22"/>
          <w:lang w:val="es-ES"/>
        </w:rPr>
        <w:tab/>
      </w:r>
      <w:r w:rsidR="00622B3C" w:rsidRPr="0066385B">
        <w:rPr>
          <w:rFonts w:asciiTheme="minorHAnsi" w:hAnsiTheme="minorHAnsi" w:cstheme="minorHAnsi"/>
          <w:sz w:val="22"/>
          <w:szCs w:val="22"/>
          <w:lang w:val="es-ES"/>
        </w:rPr>
        <w:t>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 (Tribunal de Cuentas u Oficina Europea de Lucha contra el Fraude (OLAF)).</w:t>
      </w:r>
    </w:p>
    <w:p w14:paraId="0D1DAECE" w14:textId="32657152" w:rsidR="00622B3C" w:rsidRPr="0066385B" w:rsidRDefault="00B51943"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11.3</w:t>
      </w:r>
      <w:r w:rsidRPr="0066385B">
        <w:rPr>
          <w:rFonts w:asciiTheme="minorHAnsi" w:hAnsiTheme="minorHAnsi" w:cstheme="minorHAnsi"/>
          <w:sz w:val="22"/>
          <w:szCs w:val="22"/>
          <w:lang w:val="es-ES"/>
        </w:rPr>
        <w:tab/>
      </w:r>
      <w:r w:rsidR="00622B3C" w:rsidRPr="0066385B">
        <w:rPr>
          <w:rFonts w:asciiTheme="minorHAnsi" w:hAnsiTheme="minorHAnsi" w:cstheme="minorHAnsi"/>
          <w:sz w:val="22"/>
          <w:szCs w:val="22"/>
          <w:lang w:val="es-ES"/>
        </w:rPr>
        <w:t xml:space="preserve">El participante podrá, previa solicitud por escrito, acceder a sus datos de carácter personal y rectificar cualquier información errónea o incompleta. Cualquier cuestión relacionada con el procesamiento de sus datos de carácter personal deberá remitirse a la organización de envío y/o a la Agencia Nacional. </w:t>
      </w:r>
      <w:r w:rsidR="00622B3C" w:rsidRPr="0066385B">
        <w:rPr>
          <w:rFonts w:asciiTheme="minorHAnsi" w:hAnsiTheme="minorHAnsi" w:cstheme="minorHAnsi"/>
          <w:sz w:val="22"/>
          <w:szCs w:val="22"/>
          <w:lang w:val="es-ES"/>
        </w:rPr>
        <w:lastRenderedPageBreak/>
        <w:t>El participante podrá presentar una reclamación contra el procesamiento de sus datos de carácter personal al Supervisor Europeo de Protección de Datos en relación con el uso de los datos por parte de la Comisión Europea</w:t>
      </w:r>
      <w:r w:rsidR="00CE04F8" w:rsidRPr="0066385B">
        <w:rPr>
          <w:rFonts w:asciiTheme="minorHAnsi" w:hAnsiTheme="minorHAnsi" w:cstheme="minorHAnsi"/>
          <w:sz w:val="22"/>
          <w:szCs w:val="22"/>
          <w:lang w:val="es-ES"/>
        </w:rPr>
        <w:t>.</w:t>
      </w:r>
    </w:p>
    <w:p w14:paraId="78B9344C" w14:textId="77777777" w:rsidR="00F26DF8" w:rsidRPr="0066385B" w:rsidRDefault="00F26DF8" w:rsidP="0066385B">
      <w:pPr>
        <w:tabs>
          <w:tab w:val="left" w:pos="567"/>
        </w:tabs>
        <w:spacing w:after="120"/>
        <w:ind w:left="567" w:hanging="567"/>
        <w:jc w:val="both"/>
        <w:rPr>
          <w:rFonts w:asciiTheme="minorHAnsi" w:hAnsiTheme="minorHAnsi" w:cstheme="minorHAnsi"/>
          <w:sz w:val="22"/>
          <w:szCs w:val="22"/>
          <w:lang w:val="es-ES"/>
        </w:rPr>
      </w:pPr>
    </w:p>
    <w:p w14:paraId="70A4BAD2" w14:textId="0D34DD16" w:rsidR="00096566" w:rsidRPr="0066385B" w:rsidRDefault="00086AC6" w:rsidP="0066385B">
      <w:pPr>
        <w:pStyle w:val="Ttulo4"/>
        <w:keepLines/>
        <w:spacing w:after="12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cláusula 1</w:t>
      </w:r>
      <w:r w:rsidR="00B51943" w:rsidRPr="0066385B">
        <w:rPr>
          <w:rFonts w:asciiTheme="minorHAnsi" w:eastAsiaTheme="majorEastAsia" w:hAnsiTheme="minorHAnsi" w:cstheme="minorHAnsi"/>
          <w:b/>
          <w:bCs/>
          <w:iCs/>
          <w:caps/>
          <w:snapToGrid/>
          <w:sz w:val="22"/>
          <w:szCs w:val="22"/>
          <w:lang w:val="es-ES" w:eastAsia="en-US"/>
        </w:rPr>
        <w:t>2</w:t>
      </w:r>
      <w:r w:rsidR="00B51943" w:rsidRPr="0066385B" w:rsidDel="00B51943">
        <w:rPr>
          <w:rFonts w:asciiTheme="minorHAnsi" w:eastAsiaTheme="majorEastAsia" w:hAnsiTheme="minorHAnsi" w:cstheme="minorHAnsi"/>
          <w:b/>
          <w:bCs/>
          <w:iCs/>
          <w:caps/>
          <w:snapToGrid/>
          <w:sz w:val="22"/>
          <w:szCs w:val="22"/>
          <w:lang w:val="es-ES" w:eastAsia="en-US"/>
        </w:rPr>
        <w:t xml:space="preserve"> </w:t>
      </w:r>
      <w:r w:rsidR="00AC7FBD" w:rsidRPr="0066385B">
        <w:rPr>
          <w:rFonts w:asciiTheme="minorHAnsi" w:eastAsiaTheme="majorEastAsia" w:hAnsiTheme="minorHAnsi" w:cstheme="minorHAnsi"/>
          <w:b/>
          <w:bCs/>
          <w:iCs/>
          <w:caps/>
          <w:snapToGrid/>
          <w:sz w:val="22"/>
          <w:szCs w:val="22"/>
          <w:lang w:val="es-ES" w:eastAsia="en-US"/>
        </w:rPr>
        <w:t>SUSPENSIÓN</w:t>
      </w:r>
      <w:r w:rsidR="0003118E" w:rsidRPr="0066385B">
        <w:rPr>
          <w:rFonts w:asciiTheme="minorHAnsi" w:eastAsiaTheme="majorEastAsia" w:hAnsiTheme="minorHAnsi" w:cstheme="minorHAnsi"/>
          <w:b/>
          <w:bCs/>
          <w:iCs/>
          <w:caps/>
          <w:snapToGrid/>
          <w:sz w:val="22"/>
          <w:szCs w:val="22"/>
          <w:lang w:val="es-ES" w:eastAsia="en-US"/>
        </w:rPr>
        <w:t xml:space="preserve"> </w:t>
      </w:r>
      <w:r w:rsidRPr="0066385B">
        <w:rPr>
          <w:rFonts w:asciiTheme="minorHAnsi" w:eastAsiaTheme="majorEastAsia" w:hAnsiTheme="minorHAnsi" w:cstheme="minorHAnsi"/>
          <w:b/>
          <w:bCs/>
          <w:iCs/>
          <w:caps/>
          <w:snapToGrid/>
          <w:sz w:val="22"/>
          <w:szCs w:val="22"/>
          <w:lang w:val="es-ES" w:eastAsia="en-US"/>
        </w:rPr>
        <w:t>del convenio</w:t>
      </w:r>
    </w:p>
    <w:p w14:paraId="108527C4" w14:textId="5FF5AA8A" w:rsidR="000C4A19"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12.1</w:t>
      </w:r>
      <w:r w:rsidR="00F26DF8" w:rsidRPr="0066385B">
        <w:rPr>
          <w:rFonts w:asciiTheme="minorHAnsi" w:hAnsiTheme="minorHAnsi" w:cstheme="minorHAnsi"/>
          <w:sz w:val="22"/>
          <w:szCs w:val="22"/>
          <w:lang w:val="es-ES"/>
        </w:rPr>
        <w:tab/>
      </w:r>
      <w:r w:rsidR="00AC7FBD" w:rsidRPr="0066385B">
        <w:rPr>
          <w:rFonts w:asciiTheme="minorHAnsi" w:hAnsiTheme="minorHAnsi" w:cstheme="minorHAnsi"/>
          <w:sz w:val="22"/>
          <w:szCs w:val="22"/>
          <w:lang w:val="es-ES"/>
        </w:rPr>
        <w:t xml:space="preserve">El </w:t>
      </w:r>
      <w:r w:rsidR="000C29EB" w:rsidRPr="0066385B">
        <w:rPr>
          <w:rFonts w:asciiTheme="minorHAnsi" w:hAnsiTheme="minorHAnsi" w:cstheme="minorHAnsi"/>
          <w:sz w:val="22"/>
          <w:szCs w:val="22"/>
          <w:lang w:val="es-ES"/>
        </w:rPr>
        <w:t>p</w:t>
      </w:r>
      <w:r w:rsidR="00AC7FBD" w:rsidRPr="0066385B">
        <w:rPr>
          <w:rFonts w:asciiTheme="minorHAnsi" w:hAnsiTheme="minorHAnsi" w:cstheme="minorHAnsi"/>
          <w:sz w:val="22"/>
          <w:szCs w:val="22"/>
          <w:lang w:val="es-ES"/>
        </w:rPr>
        <w:t>articipante o la organización podrán suspender</w:t>
      </w:r>
      <w:r w:rsidR="000C29EB" w:rsidRPr="0066385B">
        <w:rPr>
          <w:rFonts w:asciiTheme="minorHAnsi" w:hAnsiTheme="minorHAnsi" w:cstheme="minorHAnsi"/>
          <w:sz w:val="22"/>
          <w:szCs w:val="22"/>
          <w:lang w:val="es-ES"/>
        </w:rPr>
        <w:t xml:space="preserve"> </w:t>
      </w:r>
      <w:r w:rsidR="00AC7FBD" w:rsidRPr="0066385B">
        <w:rPr>
          <w:rFonts w:asciiTheme="minorHAnsi" w:hAnsiTheme="minorHAnsi" w:cstheme="minorHAnsi"/>
          <w:sz w:val="22"/>
          <w:szCs w:val="22"/>
          <w:lang w:val="es-ES"/>
        </w:rPr>
        <w:t xml:space="preserve">la ejecución de la acción, o de cualquiera de sus partes, si </w:t>
      </w:r>
      <w:r w:rsidR="000C29EB" w:rsidRPr="0066385B">
        <w:rPr>
          <w:rFonts w:asciiTheme="minorHAnsi" w:hAnsiTheme="minorHAnsi" w:cstheme="minorHAnsi"/>
          <w:sz w:val="22"/>
          <w:szCs w:val="22"/>
          <w:lang w:val="es-ES"/>
        </w:rPr>
        <w:t xml:space="preserve">incurren en </w:t>
      </w:r>
      <w:r w:rsidR="00AC7FBD" w:rsidRPr="0066385B">
        <w:rPr>
          <w:rFonts w:asciiTheme="minorHAnsi" w:hAnsiTheme="minorHAnsi" w:cstheme="minorHAnsi"/>
          <w:sz w:val="22"/>
          <w:szCs w:val="22"/>
          <w:lang w:val="es-ES"/>
        </w:rPr>
        <w:t>circunstancias excepcionales, en particular de fuerza mayor (véase la cláusula 17)</w:t>
      </w:r>
      <w:r w:rsidR="000C29EB" w:rsidRPr="0066385B">
        <w:rPr>
          <w:rFonts w:asciiTheme="minorHAnsi" w:hAnsiTheme="minorHAnsi" w:cstheme="minorHAnsi"/>
          <w:sz w:val="22"/>
          <w:szCs w:val="22"/>
          <w:lang w:val="es-ES"/>
        </w:rPr>
        <w:t xml:space="preserve"> que</w:t>
      </w:r>
      <w:r w:rsidR="00AC7FBD" w:rsidRPr="0066385B">
        <w:rPr>
          <w:rFonts w:asciiTheme="minorHAnsi" w:hAnsiTheme="minorHAnsi" w:cstheme="minorHAnsi"/>
          <w:sz w:val="22"/>
          <w:szCs w:val="22"/>
          <w:lang w:val="es-ES"/>
        </w:rPr>
        <w:t xml:space="preserve"> hacen que resulte imposible o excesivamente </w:t>
      </w:r>
      <w:r w:rsidR="000C29EB" w:rsidRPr="0066385B">
        <w:rPr>
          <w:rFonts w:asciiTheme="minorHAnsi" w:hAnsiTheme="minorHAnsi" w:cstheme="minorHAnsi"/>
          <w:sz w:val="22"/>
          <w:szCs w:val="22"/>
          <w:lang w:val="es-ES"/>
        </w:rPr>
        <w:t>compleja la ejecución planteada</w:t>
      </w:r>
      <w:r w:rsidR="00AC7FBD" w:rsidRPr="0066385B">
        <w:rPr>
          <w:rFonts w:asciiTheme="minorHAnsi" w:hAnsiTheme="minorHAnsi" w:cstheme="minorHAnsi"/>
          <w:sz w:val="22"/>
          <w:szCs w:val="22"/>
          <w:lang w:val="es-ES"/>
        </w:rPr>
        <w:t xml:space="preserve">. La </w:t>
      </w:r>
      <w:r w:rsidR="006741DF" w:rsidRPr="0066385B">
        <w:rPr>
          <w:rFonts w:asciiTheme="minorHAnsi" w:hAnsiTheme="minorHAnsi" w:cstheme="minorHAnsi"/>
          <w:sz w:val="22"/>
          <w:szCs w:val="22"/>
          <w:lang w:val="es-ES"/>
        </w:rPr>
        <w:t>suspensión</w:t>
      </w:r>
      <w:r w:rsidR="00AC7FBD" w:rsidRPr="0066385B">
        <w:rPr>
          <w:rFonts w:asciiTheme="minorHAnsi" w:hAnsiTheme="minorHAnsi" w:cstheme="minorHAnsi"/>
          <w:sz w:val="22"/>
          <w:szCs w:val="22"/>
          <w:lang w:val="es-ES"/>
        </w:rPr>
        <w:t xml:space="preserve"> surtirá efecto en la fecha que se </w:t>
      </w:r>
      <w:r w:rsidR="006741DF" w:rsidRPr="0066385B">
        <w:rPr>
          <w:rFonts w:asciiTheme="minorHAnsi" w:hAnsiTheme="minorHAnsi" w:cstheme="minorHAnsi"/>
          <w:sz w:val="22"/>
          <w:szCs w:val="22"/>
          <w:lang w:val="es-ES"/>
        </w:rPr>
        <w:t xml:space="preserve">acuerde </w:t>
      </w:r>
      <w:r w:rsidR="000C29EB" w:rsidRPr="0066385B">
        <w:rPr>
          <w:rFonts w:asciiTheme="minorHAnsi" w:hAnsiTheme="minorHAnsi" w:cstheme="minorHAnsi"/>
          <w:sz w:val="22"/>
          <w:szCs w:val="22"/>
          <w:lang w:val="es-ES"/>
        </w:rPr>
        <w:t>por</w:t>
      </w:r>
      <w:r w:rsidR="006741DF" w:rsidRPr="0066385B">
        <w:rPr>
          <w:rFonts w:asciiTheme="minorHAnsi" w:hAnsiTheme="minorHAnsi" w:cstheme="minorHAnsi"/>
          <w:sz w:val="22"/>
          <w:szCs w:val="22"/>
          <w:lang w:val="es-ES"/>
        </w:rPr>
        <w:t xml:space="preserve"> escrito entre las partes. El convenio se reanudará posteriormente. </w:t>
      </w:r>
    </w:p>
    <w:p w14:paraId="16921623" w14:textId="5655ADFB" w:rsidR="006741DF"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12.2</w:t>
      </w:r>
      <w:r w:rsidR="00F26DF8" w:rsidRPr="0066385B">
        <w:rPr>
          <w:rFonts w:asciiTheme="minorHAnsi" w:hAnsiTheme="minorHAnsi" w:cstheme="minorHAnsi"/>
          <w:sz w:val="22"/>
          <w:szCs w:val="22"/>
          <w:lang w:val="es-ES"/>
        </w:rPr>
        <w:tab/>
      </w:r>
      <w:r w:rsidR="006741DF" w:rsidRPr="0066385B">
        <w:rPr>
          <w:rFonts w:asciiTheme="minorHAnsi" w:hAnsiTheme="minorHAnsi" w:cstheme="minorHAnsi"/>
          <w:sz w:val="22"/>
          <w:szCs w:val="22"/>
          <w:lang w:val="es-ES"/>
        </w:rPr>
        <w:t xml:space="preserve">La organización podrá suspender la subvención </w:t>
      </w:r>
      <w:r w:rsidR="000C29EB" w:rsidRPr="0066385B">
        <w:rPr>
          <w:rFonts w:asciiTheme="minorHAnsi" w:hAnsiTheme="minorHAnsi" w:cstheme="minorHAnsi"/>
          <w:sz w:val="22"/>
          <w:szCs w:val="22"/>
          <w:lang w:val="es-ES"/>
        </w:rPr>
        <w:t xml:space="preserve">completa </w:t>
      </w:r>
      <w:r w:rsidR="006741DF" w:rsidRPr="0066385B">
        <w:rPr>
          <w:rFonts w:asciiTheme="minorHAnsi" w:hAnsiTheme="minorHAnsi" w:cstheme="minorHAnsi"/>
          <w:sz w:val="22"/>
          <w:szCs w:val="22"/>
          <w:lang w:val="es-ES"/>
        </w:rPr>
        <w:t>o cualquiera de sus part</w:t>
      </w:r>
      <w:r w:rsidR="000C29EB" w:rsidRPr="0066385B">
        <w:rPr>
          <w:rFonts w:asciiTheme="minorHAnsi" w:hAnsiTheme="minorHAnsi" w:cstheme="minorHAnsi"/>
          <w:sz w:val="22"/>
          <w:szCs w:val="22"/>
          <w:lang w:val="es-ES"/>
        </w:rPr>
        <w:t>idas económicas</w:t>
      </w:r>
      <w:r w:rsidR="006741DF" w:rsidRPr="0066385B">
        <w:rPr>
          <w:rFonts w:asciiTheme="minorHAnsi" w:hAnsiTheme="minorHAnsi" w:cstheme="minorHAnsi"/>
          <w:sz w:val="22"/>
          <w:szCs w:val="22"/>
          <w:lang w:val="es-ES"/>
        </w:rPr>
        <w:t>, cuando el participante haya cometido o se sospeche que ha cometido:</w:t>
      </w:r>
    </w:p>
    <w:p w14:paraId="6EF8B314" w14:textId="77777777" w:rsidR="008A79EA" w:rsidRPr="0066385B" w:rsidRDefault="008A79EA" w:rsidP="0066385B">
      <w:pPr>
        <w:jc w:val="both"/>
        <w:rPr>
          <w:rFonts w:asciiTheme="minorHAnsi" w:hAnsiTheme="minorHAnsi" w:cstheme="minorHAnsi"/>
          <w:sz w:val="22"/>
          <w:szCs w:val="22"/>
          <w:lang w:val="es-ES"/>
        </w:rPr>
      </w:pPr>
    </w:p>
    <w:p w14:paraId="17E96B4E" w14:textId="00A1E19E" w:rsidR="006741DF" w:rsidRPr="0066385B" w:rsidRDefault="007A0DCD" w:rsidP="0066385B">
      <w:pPr>
        <w:pStyle w:val="Prrafodelista"/>
        <w:numPr>
          <w:ilvl w:val="0"/>
          <w:numId w:val="23"/>
        </w:numPr>
        <w:spacing w:after="200"/>
        <w:ind w:left="1800"/>
        <w:contextualSpacing w:val="0"/>
        <w:jc w:val="both"/>
        <w:rPr>
          <w:rFonts w:asciiTheme="minorHAnsi" w:hAnsiTheme="minorHAnsi" w:cstheme="minorHAnsi"/>
          <w:color w:val="000000"/>
          <w:sz w:val="22"/>
          <w:szCs w:val="22"/>
          <w:lang w:val="es-ES"/>
        </w:rPr>
      </w:pPr>
      <w:r w:rsidRPr="0066385B">
        <w:rPr>
          <w:rFonts w:asciiTheme="minorHAnsi" w:hAnsiTheme="minorHAnsi" w:cstheme="minorHAnsi"/>
          <w:color w:val="000000"/>
          <w:sz w:val="22"/>
          <w:szCs w:val="22"/>
          <w:lang w:val="es-ES"/>
        </w:rPr>
        <w:t>E</w:t>
      </w:r>
      <w:r w:rsidR="006741DF" w:rsidRPr="0066385B">
        <w:rPr>
          <w:rFonts w:asciiTheme="minorHAnsi" w:hAnsiTheme="minorHAnsi" w:cstheme="minorHAnsi"/>
          <w:color w:val="000000"/>
          <w:sz w:val="22"/>
          <w:szCs w:val="22"/>
          <w:lang w:val="es-ES"/>
        </w:rPr>
        <w:t>rrores sustanciales, irregularidades o fraud</w:t>
      </w:r>
      <w:r w:rsidRPr="0066385B">
        <w:rPr>
          <w:rFonts w:asciiTheme="minorHAnsi" w:hAnsiTheme="minorHAnsi" w:cstheme="minorHAnsi"/>
          <w:color w:val="000000"/>
          <w:sz w:val="22"/>
          <w:szCs w:val="22"/>
          <w:lang w:val="es-ES"/>
        </w:rPr>
        <w:t>e</w:t>
      </w:r>
      <w:r w:rsidR="006741DF" w:rsidRPr="0066385B">
        <w:rPr>
          <w:rFonts w:asciiTheme="minorHAnsi" w:hAnsiTheme="minorHAnsi" w:cstheme="minorHAnsi"/>
          <w:color w:val="000000"/>
          <w:sz w:val="22"/>
          <w:szCs w:val="22"/>
          <w:lang w:val="es-ES"/>
        </w:rPr>
        <w:t xml:space="preserve"> </w:t>
      </w:r>
    </w:p>
    <w:p w14:paraId="70C65458" w14:textId="5D590EE3" w:rsidR="006741DF" w:rsidRPr="0066385B" w:rsidRDefault="007A0DCD" w:rsidP="0066385B">
      <w:pPr>
        <w:pStyle w:val="Prrafodelista"/>
        <w:numPr>
          <w:ilvl w:val="0"/>
          <w:numId w:val="23"/>
        </w:numPr>
        <w:spacing w:after="200"/>
        <w:ind w:left="1800"/>
        <w:contextualSpacing w:val="0"/>
        <w:jc w:val="both"/>
        <w:rPr>
          <w:rFonts w:asciiTheme="minorHAnsi" w:hAnsiTheme="minorHAnsi" w:cstheme="minorHAnsi"/>
          <w:color w:val="000000"/>
          <w:sz w:val="22"/>
          <w:szCs w:val="22"/>
          <w:lang w:val="es-ES"/>
        </w:rPr>
      </w:pPr>
      <w:r w:rsidRPr="0066385B">
        <w:rPr>
          <w:rFonts w:asciiTheme="minorHAnsi" w:hAnsiTheme="minorHAnsi" w:cstheme="minorHAnsi"/>
          <w:sz w:val="22"/>
          <w:szCs w:val="22"/>
          <w:lang w:val="es-ES"/>
        </w:rPr>
        <w:t>I</w:t>
      </w:r>
      <w:r w:rsidR="006741DF" w:rsidRPr="0066385B">
        <w:rPr>
          <w:rFonts w:asciiTheme="minorHAnsi" w:hAnsiTheme="minorHAnsi" w:cstheme="minorHAnsi"/>
          <w:sz w:val="22"/>
          <w:szCs w:val="22"/>
          <w:lang w:val="es-ES"/>
        </w:rPr>
        <w:t>ncumplimiento grave de las obligaciones establecidas en el Convenio en cuestión o durante el procedimiento de adjudicación (incluida la ejecución incorrecta de la acción, la presentación de información falsa, la no presentación de la información requerida y la violación de las normas éticas y de seguridad, si procede, etc.)</w:t>
      </w:r>
    </w:p>
    <w:p w14:paraId="1D6237B5" w14:textId="421A8122" w:rsidR="006741DF"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12.3</w:t>
      </w:r>
      <w:r w:rsidR="00F26DF8" w:rsidRPr="0066385B">
        <w:rPr>
          <w:rFonts w:asciiTheme="minorHAnsi" w:hAnsiTheme="minorHAnsi" w:cstheme="minorHAnsi"/>
          <w:snapToGrid/>
          <w:sz w:val="22"/>
          <w:szCs w:val="22"/>
          <w:lang w:val="es-ES"/>
        </w:rPr>
        <w:tab/>
      </w:r>
      <w:r w:rsidR="006741DF" w:rsidRPr="0066385B">
        <w:rPr>
          <w:rFonts w:asciiTheme="minorHAnsi" w:hAnsiTheme="minorHAnsi" w:cstheme="minorHAnsi"/>
          <w:sz w:val="22"/>
          <w:szCs w:val="22"/>
          <w:lang w:val="es-ES"/>
        </w:rPr>
        <w:t xml:space="preserve">Una vez que las circunstancias permitan reanudar la ejecución, las partes deberán acordar inmediatamente la fecha de reanudación de la acción (un día después de la fecha en la que finalice la suspensión). La suspensión se </w:t>
      </w:r>
      <w:r w:rsidR="006741DF" w:rsidRPr="0066385B">
        <w:rPr>
          <w:rFonts w:asciiTheme="minorHAnsi" w:hAnsiTheme="minorHAnsi" w:cstheme="minorHAnsi"/>
          <w:b/>
          <w:sz w:val="22"/>
          <w:szCs w:val="22"/>
          <w:lang w:val="es-ES"/>
        </w:rPr>
        <w:t>levantará</w:t>
      </w:r>
      <w:r w:rsidR="006741DF" w:rsidRPr="0066385B">
        <w:rPr>
          <w:rFonts w:asciiTheme="minorHAnsi" w:hAnsiTheme="minorHAnsi" w:cstheme="minorHAnsi"/>
          <w:sz w:val="22"/>
          <w:szCs w:val="22"/>
          <w:lang w:val="es-ES"/>
        </w:rPr>
        <w:t xml:space="preserve"> con efectos a partir de la fecha del fin de la suspensión. </w:t>
      </w:r>
    </w:p>
    <w:p w14:paraId="325C93DE" w14:textId="08AB15AD" w:rsidR="00B51943"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eastAsia="en-US"/>
        </w:rPr>
        <w:t>12.4</w:t>
      </w:r>
      <w:r w:rsidR="00AF6BD6" w:rsidRPr="0066385B">
        <w:rPr>
          <w:rFonts w:asciiTheme="minorHAnsi" w:hAnsiTheme="minorHAnsi" w:cstheme="minorHAnsi"/>
          <w:snapToGrid/>
          <w:sz w:val="22"/>
          <w:szCs w:val="22"/>
          <w:lang w:val="es-ES" w:eastAsia="en-US"/>
        </w:rPr>
        <w:tab/>
      </w:r>
      <w:r w:rsidR="006741DF" w:rsidRPr="0066385B">
        <w:rPr>
          <w:rFonts w:asciiTheme="minorHAnsi" w:hAnsiTheme="minorHAnsi" w:cstheme="minorHAnsi"/>
          <w:sz w:val="22"/>
          <w:szCs w:val="22"/>
          <w:lang w:val="es-ES"/>
        </w:rPr>
        <w:t>Durante la suspensión, no se abonará ayuda financiera</w:t>
      </w:r>
      <w:r w:rsidR="000C4A19" w:rsidRPr="0066385B">
        <w:rPr>
          <w:rFonts w:asciiTheme="minorHAnsi" w:hAnsiTheme="minorHAnsi" w:cstheme="minorHAnsi"/>
          <w:sz w:val="22"/>
          <w:szCs w:val="22"/>
          <w:lang w:val="es-ES"/>
        </w:rPr>
        <w:t xml:space="preserve"> al participante.</w:t>
      </w:r>
      <w:r w:rsidR="006741DF" w:rsidRPr="0066385B">
        <w:rPr>
          <w:rFonts w:asciiTheme="minorHAnsi" w:hAnsiTheme="minorHAnsi" w:cstheme="minorHAnsi"/>
          <w:snapToGrid/>
          <w:sz w:val="22"/>
          <w:szCs w:val="22"/>
          <w:lang w:val="es-ES" w:eastAsia="en-US"/>
        </w:rPr>
        <w:t xml:space="preserve"> </w:t>
      </w:r>
    </w:p>
    <w:p w14:paraId="524DF517" w14:textId="31FC92B5" w:rsidR="000C4A19"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12.5</w:t>
      </w:r>
      <w:r w:rsidR="00AF6BD6" w:rsidRPr="0066385B">
        <w:rPr>
          <w:rFonts w:asciiTheme="minorHAnsi" w:hAnsiTheme="minorHAnsi" w:cstheme="minorHAnsi"/>
          <w:snapToGrid/>
          <w:sz w:val="22"/>
          <w:szCs w:val="22"/>
          <w:lang w:val="es-ES"/>
        </w:rPr>
        <w:tab/>
      </w:r>
      <w:r w:rsidR="000C4A19" w:rsidRPr="0066385B">
        <w:rPr>
          <w:rFonts w:asciiTheme="minorHAnsi" w:hAnsiTheme="minorHAnsi" w:cstheme="minorHAnsi"/>
          <w:snapToGrid/>
          <w:sz w:val="22"/>
          <w:szCs w:val="22"/>
          <w:lang w:val="es-ES"/>
        </w:rPr>
        <w:t xml:space="preserve">El participante </w:t>
      </w:r>
      <w:r w:rsidR="000C4A19" w:rsidRPr="0066385B">
        <w:rPr>
          <w:rFonts w:asciiTheme="minorHAnsi" w:hAnsiTheme="minorHAnsi" w:cstheme="minorHAnsi"/>
          <w:sz w:val="22"/>
          <w:szCs w:val="22"/>
          <w:lang w:val="es-ES"/>
        </w:rPr>
        <w:t>no podrá reclamar daños y perjuicios en razón de la suspensión por parte de la organización.</w:t>
      </w:r>
    </w:p>
    <w:p w14:paraId="4A9778BD" w14:textId="43BF89E0" w:rsidR="000C4A19"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12.6</w:t>
      </w:r>
      <w:r w:rsidR="00AF6BD6" w:rsidRPr="0066385B">
        <w:rPr>
          <w:rFonts w:asciiTheme="minorHAnsi" w:hAnsiTheme="minorHAnsi" w:cstheme="minorHAnsi"/>
          <w:snapToGrid/>
          <w:sz w:val="22"/>
          <w:szCs w:val="22"/>
          <w:lang w:val="es-ES"/>
        </w:rPr>
        <w:tab/>
      </w:r>
      <w:r w:rsidR="000C4A19" w:rsidRPr="0066385B">
        <w:rPr>
          <w:rFonts w:asciiTheme="minorHAnsi" w:hAnsiTheme="minorHAnsi" w:cstheme="minorHAnsi"/>
          <w:sz w:val="22"/>
          <w:szCs w:val="22"/>
          <w:lang w:val="es-ES"/>
        </w:rPr>
        <w:t xml:space="preserve">La suspensión no afecta al derecho de la organización a rescindir el convenio (véase la cláusula </w:t>
      </w:r>
      <w:r w:rsidR="005A24DA" w:rsidRPr="0066385B">
        <w:rPr>
          <w:rFonts w:asciiTheme="minorHAnsi" w:hAnsiTheme="minorHAnsi" w:cstheme="minorHAnsi"/>
          <w:sz w:val="22"/>
          <w:szCs w:val="22"/>
          <w:lang w:val="es-ES"/>
        </w:rPr>
        <w:t>13</w:t>
      </w:r>
      <w:r w:rsidR="008A79EA" w:rsidRPr="0066385B">
        <w:rPr>
          <w:rFonts w:asciiTheme="minorHAnsi" w:hAnsiTheme="minorHAnsi" w:cstheme="minorHAnsi"/>
          <w:sz w:val="22"/>
          <w:szCs w:val="22"/>
          <w:lang w:val="es-ES"/>
        </w:rPr>
        <w:t>)</w:t>
      </w:r>
      <w:r w:rsidR="000C4A19" w:rsidRPr="0066385B">
        <w:rPr>
          <w:rFonts w:asciiTheme="minorHAnsi" w:hAnsiTheme="minorHAnsi" w:cstheme="minorHAnsi"/>
          <w:sz w:val="22"/>
          <w:szCs w:val="22"/>
          <w:lang w:val="es-ES"/>
        </w:rPr>
        <w:t>.</w:t>
      </w:r>
    </w:p>
    <w:p w14:paraId="261934C9" w14:textId="77777777" w:rsidR="004C31BC" w:rsidRPr="0066385B" w:rsidRDefault="004C31BC" w:rsidP="0066385B">
      <w:pPr>
        <w:ind w:left="567" w:hanging="567"/>
        <w:jc w:val="both"/>
        <w:rPr>
          <w:rFonts w:asciiTheme="minorHAnsi" w:hAnsiTheme="minorHAnsi" w:cstheme="minorHAnsi"/>
          <w:sz w:val="22"/>
          <w:szCs w:val="22"/>
          <w:lang w:val="es-ES"/>
        </w:rPr>
      </w:pPr>
    </w:p>
    <w:p w14:paraId="5AD9D004" w14:textId="77777777" w:rsidR="006645EC" w:rsidRPr="0066385B" w:rsidRDefault="006645EC" w:rsidP="0066385B">
      <w:pPr>
        <w:jc w:val="both"/>
        <w:rPr>
          <w:rFonts w:asciiTheme="minorHAnsi" w:hAnsiTheme="minorHAnsi" w:cstheme="minorHAnsi"/>
          <w:sz w:val="22"/>
          <w:szCs w:val="22"/>
          <w:lang w:val="es-ES"/>
        </w:rPr>
      </w:pPr>
    </w:p>
    <w:p w14:paraId="514D4361" w14:textId="25D4D881" w:rsidR="00B51943" w:rsidRPr="0066385B" w:rsidRDefault="00C43336" w:rsidP="0066385B">
      <w:pPr>
        <w:pStyle w:val="Ttulo4"/>
        <w:keepLines/>
        <w:spacing w:after="120"/>
        <w:ind w:left="1865" w:hanging="1865"/>
        <w:rPr>
          <w:rFonts w:asciiTheme="minorHAnsi" w:hAnsiTheme="minorHAnsi" w:cstheme="minorHAnsi"/>
          <w:sz w:val="22"/>
          <w:szCs w:val="22"/>
          <w:lang w:val="es-ES"/>
        </w:rPr>
      </w:pPr>
      <w:r w:rsidRPr="0066385B">
        <w:rPr>
          <w:rFonts w:asciiTheme="minorHAnsi" w:eastAsiaTheme="majorEastAsia" w:hAnsiTheme="minorHAnsi" w:cstheme="minorHAnsi"/>
          <w:b/>
          <w:bCs/>
          <w:iCs/>
          <w:caps/>
          <w:snapToGrid/>
          <w:sz w:val="22"/>
          <w:szCs w:val="22"/>
          <w:lang w:val="es-ES" w:eastAsia="en-US"/>
        </w:rPr>
        <w:t>CLÁUSULA 13</w:t>
      </w:r>
      <w:r w:rsidR="00B51943" w:rsidRPr="0066385B">
        <w:rPr>
          <w:rFonts w:asciiTheme="minorHAnsi" w:eastAsiaTheme="majorEastAsia" w:hAnsiTheme="minorHAnsi" w:cstheme="minorHAnsi"/>
          <w:b/>
          <w:bCs/>
          <w:iCs/>
          <w:caps/>
          <w:snapToGrid/>
          <w:sz w:val="22"/>
          <w:szCs w:val="22"/>
          <w:lang w:val="es-ES" w:eastAsia="en-US"/>
        </w:rPr>
        <w:t xml:space="preserve">– </w:t>
      </w:r>
      <w:r w:rsidR="000C4A19" w:rsidRPr="0066385B">
        <w:rPr>
          <w:rFonts w:asciiTheme="minorHAnsi" w:eastAsiaTheme="majorEastAsia" w:hAnsiTheme="minorHAnsi" w:cstheme="minorHAnsi"/>
          <w:b/>
          <w:bCs/>
          <w:iCs/>
          <w:caps/>
          <w:snapToGrid/>
          <w:sz w:val="22"/>
          <w:szCs w:val="22"/>
          <w:lang w:val="es-ES" w:eastAsia="en-US"/>
        </w:rPr>
        <w:t xml:space="preserve">rescisión del convenio </w:t>
      </w:r>
    </w:p>
    <w:p w14:paraId="70BE1807" w14:textId="6DE81ED0" w:rsidR="00185040"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z w:val="22"/>
          <w:szCs w:val="22"/>
          <w:lang w:val="es-ES"/>
        </w:rPr>
        <w:t>13.1</w:t>
      </w:r>
      <w:r w:rsidR="006A5387" w:rsidRPr="0066385B">
        <w:rPr>
          <w:rFonts w:asciiTheme="minorHAnsi" w:hAnsiTheme="minorHAnsi" w:cstheme="minorHAnsi"/>
          <w:sz w:val="22"/>
          <w:szCs w:val="22"/>
          <w:lang w:val="es-ES"/>
        </w:rPr>
        <w:tab/>
      </w:r>
      <w:r w:rsidR="000C4A19" w:rsidRPr="0066385B">
        <w:rPr>
          <w:rFonts w:asciiTheme="minorHAnsi" w:hAnsiTheme="minorHAnsi" w:cstheme="minorHAnsi"/>
          <w:sz w:val="22"/>
          <w:szCs w:val="22"/>
          <w:lang w:val="es-ES"/>
        </w:rPr>
        <w:t xml:space="preserve">Cualquiera de las partes puede rescindir el convenio si surgen circunstancias </w:t>
      </w:r>
      <w:r w:rsidR="00185040" w:rsidRPr="0066385B">
        <w:rPr>
          <w:rFonts w:asciiTheme="minorHAnsi" w:hAnsiTheme="minorHAnsi" w:cstheme="minorHAnsi"/>
          <w:sz w:val="22"/>
          <w:szCs w:val="22"/>
          <w:lang w:val="es-ES"/>
        </w:rPr>
        <w:t xml:space="preserve">que hagan </w:t>
      </w:r>
      <w:r w:rsidR="000C4A19" w:rsidRPr="0066385B">
        <w:rPr>
          <w:rFonts w:asciiTheme="minorHAnsi" w:hAnsiTheme="minorHAnsi" w:cstheme="minorHAnsi"/>
          <w:sz w:val="22"/>
          <w:szCs w:val="22"/>
          <w:lang w:val="es-ES"/>
        </w:rPr>
        <w:t xml:space="preserve">que </w:t>
      </w:r>
      <w:r w:rsidR="00185040" w:rsidRPr="0066385B">
        <w:rPr>
          <w:rFonts w:asciiTheme="minorHAnsi" w:hAnsiTheme="minorHAnsi" w:cstheme="minorHAnsi"/>
          <w:sz w:val="22"/>
          <w:szCs w:val="22"/>
          <w:lang w:val="es-ES"/>
        </w:rPr>
        <w:t xml:space="preserve">la ejecución del convenio </w:t>
      </w:r>
      <w:r w:rsidR="000C4A19" w:rsidRPr="0066385B">
        <w:rPr>
          <w:rFonts w:asciiTheme="minorHAnsi" w:hAnsiTheme="minorHAnsi" w:cstheme="minorHAnsi"/>
          <w:sz w:val="22"/>
          <w:szCs w:val="22"/>
          <w:lang w:val="es-ES"/>
        </w:rPr>
        <w:t xml:space="preserve">resulte </w:t>
      </w:r>
      <w:r w:rsidR="00185040" w:rsidRPr="0066385B">
        <w:rPr>
          <w:rFonts w:asciiTheme="minorHAnsi" w:hAnsiTheme="minorHAnsi" w:cstheme="minorHAnsi"/>
          <w:sz w:val="22"/>
          <w:szCs w:val="22"/>
          <w:lang w:val="es-ES"/>
        </w:rPr>
        <w:t xml:space="preserve">inviable, </w:t>
      </w:r>
      <w:r w:rsidR="000C4A19" w:rsidRPr="0066385B">
        <w:rPr>
          <w:rFonts w:asciiTheme="minorHAnsi" w:hAnsiTheme="minorHAnsi" w:cstheme="minorHAnsi"/>
          <w:sz w:val="22"/>
          <w:szCs w:val="22"/>
          <w:lang w:val="es-ES"/>
        </w:rPr>
        <w:t xml:space="preserve">imposible o excesivamente </w:t>
      </w:r>
      <w:r w:rsidR="00F91792" w:rsidRPr="0066385B">
        <w:rPr>
          <w:rFonts w:asciiTheme="minorHAnsi" w:hAnsiTheme="minorHAnsi" w:cstheme="minorHAnsi"/>
          <w:sz w:val="22"/>
          <w:szCs w:val="22"/>
          <w:lang w:val="es-ES"/>
        </w:rPr>
        <w:t>compleja.</w:t>
      </w:r>
      <w:r w:rsidR="000C4A19" w:rsidRPr="0066385B">
        <w:rPr>
          <w:rFonts w:asciiTheme="minorHAnsi" w:hAnsiTheme="minorHAnsi" w:cstheme="minorHAnsi"/>
          <w:snapToGrid/>
          <w:sz w:val="22"/>
          <w:szCs w:val="22"/>
          <w:lang w:val="es-ES"/>
        </w:rPr>
        <w:t xml:space="preserve"> </w:t>
      </w:r>
    </w:p>
    <w:p w14:paraId="0A5740EA" w14:textId="5BF70063" w:rsidR="00096566" w:rsidRPr="0066385B" w:rsidRDefault="00096566"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3</w:t>
      </w:r>
      <w:r w:rsidRPr="0066385B">
        <w:rPr>
          <w:rFonts w:asciiTheme="minorHAnsi" w:hAnsiTheme="minorHAnsi" w:cstheme="minorHAnsi"/>
          <w:sz w:val="22"/>
          <w:szCs w:val="22"/>
          <w:lang w:val="es-ES"/>
        </w:rPr>
        <w:t>.</w:t>
      </w:r>
      <w:r w:rsidR="006B6D20" w:rsidRPr="0066385B">
        <w:rPr>
          <w:rFonts w:asciiTheme="minorHAnsi" w:hAnsiTheme="minorHAnsi" w:cstheme="minorHAnsi"/>
          <w:sz w:val="22"/>
          <w:szCs w:val="22"/>
          <w:lang w:val="es-ES"/>
        </w:rPr>
        <w:t>2</w:t>
      </w:r>
      <w:r w:rsidR="005C5083" w:rsidRPr="0066385B">
        <w:rPr>
          <w:rFonts w:asciiTheme="minorHAnsi" w:hAnsiTheme="minorHAnsi" w:cstheme="minorHAnsi"/>
          <w:sz w:val="22"/>
          <w:szCs w:val="22"/>
          <w:lang w:val="es-ES"/>
        </w:rPr>
        <w:tab/>
      </w:r>
      <w:r w:rsidR="00086AC6" w:rsidRPr="0066385B">
        <w:rPr>
          <w:rFonts w:asciiTheme="minorHAnsi" w:hAnsiTheme="minorHAnsi" w:cstheme="minorHAnsi"/>
          <w:sz w:val="22"/>
          <w:szCs w:val="22"/>
          <w:lang w:val="es-ES"/>
        </w:rPr>
        <w:t>En caso de rescisión por causas de fuerza mayor, el participante tendrá derecho a percibir la cuantía de la ayuda correspondiente a la duración real del período de movilidad. Cualquier fondo restante deberá ser devuelto.</w:t>
      </w:r>
    </w:p>
    <w:p w14:paraId="3DF61E2E" w14:textId="11C9F74D" w:rsidR="000D620A"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13.3</w:t>
      </w:r>
      <w:r w:rsidR="006A5387" w:rsidRPr="0066385B">
        <w:rPr>
          <w:rFonts w:asciiTheme="minorHAnsi" w:hAnsiTheme="minorHAnsi" w:cstheme="minorHAnsi"/>
          <w:sz w:val="22"/>
          <w:szCs w:val="22"/>
          <w:lang w:val="es-ES"/>
        </w:rPr>
        <w:tab/>
      </w:r>
      <w:r w:rsidR="000D620A" w:rsidRPr="0066385B">
        <w:rPr>
          <w:rFonts w:asciiTheme="minorHAnsi" w:hAnsiTheme="minorHAnsi" w:cstheme="minorHAnsi"/>
          <w:sz w:val="22"/>
          <w:szCs w:val="22"/>
          <w:lang w:val="es-ES"/>
        </w:rPr>
        <w:t xml:space="preserve">En caso de incumplimiento grave de las obligaciones o si el participante ha cometido irregularidades, fraude, corrupción, o </w:t>
      </w:r>
      <w:r w:rsidR="00A654C6" w:rsidRPr="0066385B">
        <w:rPr>
          <w:rFonts w:asciiTheme="minorHAnsi" w:hAnsiTheme="minorHAnsi" w:cstheme="minorHAnsi"/>
          <w:sz w:val="22"/>
          <w:szCs w:val="22"/>
          <w:lang w:val="es-ES"/>
        </w:rPr>
        <w:t>está implicado</w:t>
      </w:r>
      <w:r w:rsidR="000D620A" w:rsidRPr="0066385B">
        <w:rPr>
          <w:rFonts w:asciiTheme="minorHAnsi" w:hAnsiTheme="minorHAnsi" w:cstheme="minorHAnsi"/>
          <w:sz w:val="22"/>
          <w:szCs w:val="22"/>
          <w:lang w:val="es-ES"/>
        </w:rPr>
        <w:t xml:space="preserve"> en una organización </w:t>
      </w:r>
      <w:r w:rsidR="00A654C6" w:rsidRPr="0066385B">
        <w:rPr>
          <w:rFonts w:asciiTheme="minorHAnsi" w:hAnsiTheme="minorHAnsi" w:cstheme="minorHAnsi"/>
          <w:sz w:val="22"/>
          <w:szCs w:val="22"/>
          <w:lang w:val="es-ES"/>
        </w:rPr>
        <w:t>delictiva</w:t>
      </w:r>
      <w:r w:rsidR="000D620A" w:rsidRPr="0066385B">
        <w:rPr>
          <w:rFonts w:asciiTheme="minorHAnsi" w:hAnsiTheme="minorHAnsi" w:cstheme="minorHAnsi"/>
          <w:sz w:val="22"/>
          <w:szCs w:val="22"/>
          <w:lang w:val="es-ES"/>
        </w:rPr>
        <w:t xml:space="preserve">, blanqueo de capitales, crímenes relacionados con el terrorismo (incluida la financiación del terrorismo), trabajo infantil o trata de seres humanos, la organización puede rescindir el convenio notificándolo por escrito a la otra parte. </w:t>
      </w:r>
    </w:p>
    <w:p w14:paraId="1B02165E" w14:textId="69359672" w:rsidR="006D5C61" w:rsidRPr="0066385B" w:rsidRDefault="00B51943" w:rsidP="0066385B">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13.4</w:t>
      </w:r>
      <w:r w:rsidR="006A5387" w:rsidRPr="0066385B">
        <w:rPr>
          <w:rFonts w:asciiTheme="minorHAnsi" w:hAnsiTheme="minorHAnsi" w:cstheme="minorHAnsi"/>
          <w:sz w:val="22"/>
          <w:szCs w:val="22"/>
          <w:lang w:val="es-ES"/>
        </w:rPr>
        <w:tab/>
      </w:r>
      <w:r w:rsidR="006D5C61" w:rsidRPr="0066385B">
        <w:rPr>
          <w:rFonts w:asciiTheme="minorHAnsi" w:hAnsiTheme="minorHAnsi" w:cstheme="minorHAnsi"/>
          <w:sz w:val="22"/>
          <w:szCs w:val="22"/>
          <w:lang w:val="es-ES"/>
        </w:rPr>
        <w:t>La organización se reserv</w:t>
      </w:r>
      <w:r w:rsidR="004208C1" w:rsidRPr="0066385B">
        <w:rPr>
          <w:rFonts w:asciiTheme="minorHAnsi" w:hAnsiTheme="minorHAnsi" w:cstheme="minorHAnsi"/>
          <w:sz w:val="22"/>
          <w:szCs w:val="22"/>
          <w:lang w:val="es-ES"/>
        </w:rPr>
        <w:t>a</w:t>
      </w:r>
      <w:r w:rsidR="006D5C61" w:rsidRPr="0066385B">
        <w:rPr>
          <w:rFonts w:asciiTheme="minorHAnsi" w:hAnsiTheme="minorHAnsi" w:cstheme="minorHAnsi"/>
          <w:sz w:val="22"/>
          <w:szCs w:val="22"/>
          <w:lang w:val="es-ES"/>
        </w:rPr>
        <w:t xml:space="preserve"> el derecho a iniciar acciones legales en caso de que el reembolso solicitado no se efectúe de manera voluntaria antes de la fecha límite notificada al participante por carta certificada. </w:t>
      </w:r>
    </w:p>
    <w:p w14:paraId="0AB69645" w14:textId="7E49455D" w:rsidR="00B51943"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rPr>
        <w:t>13.5</w:t>
      </w:r>
      <w:r w:rsidR="006A5387" w:rsidRPr="0066385B">
        <w:rPr>
          <w:rFonts w:asciiTheme="minorHAnsi" w:hAnsiTheme="minorHAnsi" w:cstheme="minorHAnsi"/>
          <w:snapToGrid/>
          <w:sz w:val="22"/>
          <w:szCs w:val="22"/>
          <w:lang w:val="es-ES"/>
        </w:rPr>
        <w:tab/>
      </w:r>
      <w:r w:rsidR="006D5C61" w:rsidRPr="0066385B">
        <w:rPr>
          <w:rFonts w:asciiTheme="minorHAnsi" w:hAnsiTheme="minorHAnsi" w:cstheme="minorHAnsi"/>
          <w:snapToGrid/>
          <w:sz w:val="22"/>
          <w:szCs w:val="22"/>
          <w:lang w:val="es-ES"/>
        </w:rPr>
        <w:t>La rescisi</w:t>
      </w:r>
      <w:r w:rsidR="00C60921" w:rsidRPr="0066385B">
        <w:rPr>
          <w:rFonts w:asciiTheme="minorHAnsi" w:hAnsiTheme="minorHAnsi" w:cstheme="minorHAnsi"/>
          <w:snapToGrid/>
          <w:sz w:val="22"/>
          <w:szCs w:val="22"/>
          <w:lang w:val="es-ES"/>
        </w:rPr>
        <w:t>ó</w:t>
      </w:r>
      <w:r w:rsidR="006D5C61" w:rsidRPr="0066385B">
        <w:rPr>
          <w:rFonts w:asciiTheme="minorHAnsi" w:hAnsiTheme="minorHAnsi" w:cstheme="minorHAnsi"/>
          <w:snapToGrid/>
          <w:sz w:val="22"/>
          <w:szCs w:val="22"/>
          <w:lang w:val="es-ES"/>
        </w:rPr>
        <w:t xml:space="preserve">n </w:t>
      </w:r>
      <w:r w:rsidR="006D5C61" w:rsidRPr="0066385B">
        <w:rPr>
          <w:rFonts w:asciiTheme="minorHAnsi" w:hAnsiTheme="minorHAnsi" w:cstheme="minorHAnsi"/>
          <w:b/>
          <w:sz w:val="22"/>
          <w:szCs w:val="22"/>
          <w:lang w:val="es-ES"/>
        </w:rPr>
        <w:t>surtirá efecto</w:t>
      </w:r>
      <w:r w:rsidR="006D5C61" w:rsidRPr="0066385B">
        <w:rPr>
          <w:rFonts w:asciiTheme="minorHAnsi" w:hAnsiTheme="minorHAnsi" w:cstheme="minorHAnsi"/>
          <w:sz w:val="22"/>
          <w:szCs w:val="22"/>
          <w:lang w:val="es-ES"/>
        </w:rPr>
        <w:t xml:space="preserve"> en la fecha que se especifique en la notificación: «la fecha de rescisión». </w:t>
      </w:r>
      <w:r w:rsidR="006D5C61" w:rsidRPr="0066385B">
        <w:rPr>
          <w:rFonts w:asciiTheme="minorHAnsi" w:hAnsiTheme="minorHAnsi" w:cstheme="minorHAnsi"/>
          <w:snapToGrid/>
          <w:sz w:val="22"/>
          <w:szCs w:val="22"/>
          <w:lang w:val="es-ES"/>
        </w:rPr>
        <w:t xml:space="preserve"> </w:t>
      </w:r>
    </w:p>
    <w:p w14:paraId="78B39879" w14:textId="300AD7C4" w:rsidR="00B51943" w:rsidRPr="0066385B" w:rsidRDefault="00B51943" w:rsidP="004C31BC">
      <w:pPr>
        <w:spacing w:after="200"/>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13.6</w:t>
      </w:r>
      <w:r w:rsidR="006A5387" w:rsidRPr="0066385B">
        <w:rPr>
          <w:rFonts w:asciiTheme="minorHAnsi" w:hAnsiTheme="minorHAnsi" w:cstheme="minorHAnsi"/>
          <w:snapToGrid/>
          <w:sz w:val="22"/>
          <w:szCs w:val="22"/>
          <w:lang w:val="es-ES"/>
        </w:rPr>
        <w:tab/>
      </w:r>
      <w:r w:rsidR="006D5C61" w:rsidRPr="0066385B">
        <w:rPr>
          <w:rFonts w:asciiTheme="minorHAnsi" w:hAnsiTheme="minorHAnsi" w:cstheme="minorHAnsi"/>
          <w:snapToGrid/>
          <w:sz w:val="22"/>
          <w:szCs w:val="22"/>
          <w:lang w:val="es-ES"/>
        </w:rPr>
        <w:t xml:space="preserve">El participante </w:t>
      </w:r>
      <w:r w:rsidR="006D5C61" w:rsidRPr="0066385B">
        <w:rPr>
          <w:rFonts w:asciiTheme="minorHAnsi" w:hAnsiTheme="minorHAnsi" w:cstheme="minorHAnsi"/>
          <w:sz w:val="22"/>
          <w:szCs w:val="22"/>
          <w:lang w:val="es-ES"/>
        </w:rPr>
        <w:t>no podrá reclamar daños y perjuicios en razón de la rescisión por parte de la organización.</w:t>
      </w:r>
    </w:p>
    <w:p w14:paraId="6AD9161D" w14:textId="786F84E6" w:rsidR="00A00C9E" w:rsidRPr="0066385B" w:rsidRDefault="005E776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lastRenderedPageBreak/>
        <w:t>CLÁUSULA 1</w:t>
      </w:r>
      <w:r w:rsidR="00B51943" w:rsidRPr="0066385B">
        <w:rPr>
          <w:rFonts w:asciiTheme="minorHAnsi" w:eastAsiaTheme="majorEastAsia" w:hAnsiTheme="minorHAnsi" w:cstheme="minorHAnsi"/>
          <w:b/>
          <w:bCs/>
          <w:iCs/>
          <w:caps/>
          <w:snapToGrid/>
          <w:sz w:val="22"/>
          <w:szCs w:val="22"/>
          <w:lang w:val="es-ES" w:eastAsia="en-US"/>
        </w:rPr>
        <w:t>4</w:t>
      </w:r>
      <w:r w:rsidRPr="0066385B">
        <w:rPr>
          <w:rFonts w:asciiTheme="minorHAnsi" w:eastAsiaTheme="majorEastAsia" w:hAnsiTheme="minorHAnsi" w:cstheme="minorHAnsi"/>
          <w:b/>
          <w:bCs/>
          <w:iCs/>
          <w:caps/>
          <w:snapToGrid/>
          <w:sz w:val="22"/>
          <w:szCs w:val="22"/>
          <w:lang w:val="es-ES" w:eastAsia="en-US"/>
        </w:rPr>
        <w:t xml:space="preserve"> – CONTROLES Y AUDITORÍA</w:t>
      </w:r>
    </w:p>
    <w:p w14:paraId="2EE04AD4" w14:textId="4C1D4D9F" w:rsidR="005E776D" w:rsidRPr="0066385B" w:rsidRDefault="00050236" w:rsidP="0066385B">
      <w:pPr>
        <w:spacing w:after="120"/>
        <w:ind w:left="720" w:hanging="7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4</w:t>
      </w:r>
      <w:r w:rsidRPr="0066385B">
        <w:rPr>
          <w:rFonts w:asciiTheme="minorHAnsi" w:hAnsiTheme="minorHAnsi" w:cstheme="minorHAnsi"/>
          <w:sz w:val="22"/>
          <w:szCs w:val="22"/>
          <w:lang w:val="es-ES"/>
        </w:rPr>
        <w:t>.1</w:t>
      </w:r>
      <w:r w:rsidRPr="0066385B">
        <w:rPr>
          <w:rFonts w:asciiTheme="minorHAnsi" w:hAnsiTheme="minorHAnsi" w:cstheme="minorHAnsi"/>
          <w:sz w:val="22"/>
          <w:szCs w:val="22"/>
          <w:lang w:val="es-ES"/>
        </w:rPr>
        <w:tab/>
      </w:r>
      <w:r w:rsidR="005E776D" w:rsidRPr="0066385B">
        <w:rPr>
          <w:rFonts w:asciiTheme="minorHAnsi" w:hAnsiTheme="minorHAnsi" w:cstheme="minorHAnsi"/>
          <w:sz w:val="22"/>
          <w:szCs w:val="22"/>
          <w:lang w:val="es-ES"/>
        </w:rPr>
        <w:t xml:space="preserve">Las partes </w:t>
      </w:r>
      <w:r w:rsidR="0038078D" w:rsidRPr="0066385B">
        <w:rPr>
          <w:rFonts w:asciiTheme="minorHAnsi" w:hAnsiTheme="minorHAnsi" w:cstheme="minorHAnsi"/>
          <w:sz w:val="22"/>
          <w:szCs w:val="22"/>
          <w:lang w:val="es-ES"/>
        </w:rPr>
        <w:t xml:space="preserve">firmantes </w:t>
      </w:r>
      <w:r w:rsidR="005E776D" w:rsidRPr="0066385B">
        <w:rPr>
          <w:rFonts w:asciiTheme="minorHAnsi" w:hAnsiTheme="minorHAnsi" w:cstheme="minorHAnsi"/>
          <w:sz w:val="22"/>
          <w:szCs w:val="22"/>
          <w:lang w:val="es-ES"/>
        </w:rPr>
        <w:t>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14:paraId="2D777EFE" w14:textId="6BCC44D6" w:rsidR="00A00C9E" w:rsidRPr="0066385B" w:rsidRDefault="00A00C9E" w:rsidP="0066385B">
      <w:pPr>
        <w:tabs>
          <w:tab w:val="left" w:pos="567"/>
        </w:tabs>
        <w:ind w:left="567" w:hanging="567"/>
        <w:jc w:val="both"/>
        <w:rPr>
          <w:rFonts w:asciiTheme="minorHAnsi" w:hAnsiTheme="minorHAnsi" w:cstheme="minorHAnsi"/>
          <w:sz w:val="22"/>
          <w:szCs w:val="22"/>
          <w:lang w:val="es-ES"/>
        </w:rPr>
      </w:pPr>
    </w:p>
    <w:p w14:paraId="32D3DDF0" w14:textId="134A880D" w:rsidR="004208C1" w:rsidRDefault="00B51943" w:rsidP="0066385B">
      <w:pPr>
        <w:ind w:left="720" w:hanging="7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14.2</w:t>
      </w:r>
      <w:r w:rsidR="0079097A" w:rsidRPr="0066385B">
        <w:rPr>
          <w:rFonts w:asciiTheme="minorHAnsi" w:hAnsiTheme="minorHAnsi" w:cstheme="minorHAnsi"/>
          <w:sz w:val="22"/>
          <w:szCs w:val="22"/>
          <w:lang w:val="es-ES"/>
        </w:rPr>
        <w:tab/>
      </w:r>
      <w:r w:rsidR="004208C1" w:rsidRPr="0066385B">
        <w:rPr>
          <w:rFonts w:asciiTheme="minorHAnsi" w:hAnsiTheme="minorHAnsi" w:cstheme="minorHAnsi"/>
          <w:sz w:val="22"/>
          <w:szCs w:val="22"/>
          <w:lang w:val="es-ES"/>
        </w:rPr>
        <w:t xml:space="preserve">Cualquier conclusión relacionada con el convenio puede conllevar las medidas descritas en la cláusula 6 o a emprender otras acciones legales por lo que respecta a la aplicación nacional vigente. </w:t>
      </w:r>
    </w:p>
    <w:p w14:paraId="2D520E0D" w14:textId="77777777" w:rsidR="00475087" w:rsidRPr="0066385B" w:rsidRDefault="00475087" w:rsidP="0066385B">
      <w:pPr>
        <w:ind w:left="720" w:hanging="720"/>
        <w:jc w:val="both"/>
        <w:rPr>
          <w:rFonts w:asciiTheme="minorHAnsi" w:hAnsiTheme="minorHAnsi" w:cstheme="minorHAnsi"/>
          <w:sz w:val="22"/>
          <w:szCs w:val="22"/>
          <w:lang w:val="es-ES"/>
        </w:rPr>
      </w:pPr>
    </w:p>
    <w:p w14:paraId="63D2F42F" w14:textId="446213D7" w:rsidR="00096566" w:rsidRPr="0066385B" w:rsidRDefault="00096566" w:rsidP="0066385B">
      <w:pPr>
        <w:jc w:val="both"/>
        <w:rPr>
          <w:rFonts w:asciiTheme="minorHAnsi" w:hAnsiTheme="minorHAnsi" w:cstheme="minorHAnsi"/>
          <w:sz w:val="22"/>
          <w:szCs w:val="22"/>
          <w:lang w:val="es-ES"/>
        </w:rPr>
      </w:pPr>
    </w:p>
    <w:p w14:paraId="12BDD665" w14:textId="260DEDFA" w:rsidR="00A00C9E" w:rsidRPr="0066385B" w:rsidRDefault="005E776D" w:rsidP="0066385B">
      <w:pPr>
        <w:pStyle w:val="Ttulo4"/>
        <w:keepLines/>
        <w:spacing w:after="20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 xml:space="preserve">CLÁUSULA </w:t>
      </w:r>
      <w:r w:rsidR="00B51943" w:rsidRPr="0066385B">
        <w:rPr>
          <w:rFonts w:asciiTheme="minorHAnsi" w:eastAsiaTheme="majorEastAsia" w:hAnsiTheme="minorHAnsi" w:cstheme="minorHAnsi"/>
          <w:b/>
          <w:bCs/>
          <w:iCs/>
          <w:caps/>
          <w:snapToGrid/>
          <w:sz w:val="22"/>
          <w:szCs w:val="22"/>
          <w:lang w:val="es-ES" w:eastAsia="en-US"/>
        </w:rPr>
        <w:t>15 –</w:t>
      </w:r>
      <w:r w:rsidR="006224A0" w:rsidRPr="0066385B">
        <w:rPr>
          <w:rFonts w:asciiTheme="minorHAnsi" w:hAnsiTheme="minorHAnsi" w:cstheme="minorHAnsi"/>
          <w:b/>
          <w:bCs/>
          <w:sz w:val="22"/>
          <w:szCs w:val="22"/>
          <w:lang w:val="es-ES"/>
        </w:rPr>
        <w:t>DAÑOS Y PERJUICIOS</w:t>
      </w:r>
      <w:r w:rsidR="006224A0" w:rsidRPr="0066385B">
        <w:rPr>
          <w:rFonts w:asciiTheme="minorHAnsi" w:hAnsiTheme="minorHAnsi" w:cstheme="minorHAnsi"/>
          <w:sz w:val="22"/>
          <w:szCs w:val="22"/>
          <w:lang w:val="es-ES"/>
        </w:rPr>
        <w:t xml:space="preserve"> </w:t>
      </w:r>
    </w:p>
    <w:p w14:paraId="503FA04A" w14:textId="6FAE3024" w:rsidR="00A00C9E" w:rsidRPr="0066385B" w:rsidRDefault="00A00C9E"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5</w:t>
      </w:r>
      <w:r w:rsidRPr="0066385B">
        <w:rPr>
          <w:rFonts w:asciiTheme="minorHAnsi" w:hAnsiTheme="minorHAnsi" w:cstheme="minorHAnsi"/>
          <w:sz w:val="22"/>
          <w:szCs w:val="22"/>
          <w:lang w:val="es-ES"/>
        </w:rPr>
        <w:t xml:space="preserve">.1 </w:t>
      </w:r>
      <w:r w:rsidR="00050236" w:rsidRPr="0066385B">
        <w:rPr>
          <w:rFonts w:asciiTheme="minorHAnsi" w:hAnsiTheme="minorHAnsi" w:cstheme="minorHAnsi"/>
          <w:sz w:val="22"/>
          <w:szCs w:val="22"/>
          <w:lang w:val="es-ES"/>
        </w:rPr>
        <w:tab/>
      </w:r>
      <w:r w:rsidR="005E776D" w:rsidRPr="0066385B">
        <w:rPr>
          <w:rFonts w:asciiTheme="minorHAnsi" w:hAnsiTheme="minorHAnsi" w:cstheme="minorHAnsi"/>
          <w:sz w:val="22"/>
          <w:szCs w:val="22"/>
          <w:lang w:val="es-ES"/>
        </w:rPr>
        <w:t>Cada una de las partes del presente convenio exonera a la otra de cualquier responsabilidad civil por daños causados por esta o su personal como consecuencia de la ejecución del presente convenio, siempre que tales daños no sean consecuencia de faltas graves y premeditadas por parte de la otra parte o su personal.</w:t>
      </w:r>
    </w:p>
    <w:p w14:paraId="263046DC" w14:textId="162E5018" w:rsidR="005E776D" w:rsidRPr="0066385B" w:rsidRDefault="00A00C9E"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5</w:t>
      </w:r>
      <w:r w:rsidRPr="0066385B">
        <w:rPr>
          <w:rFonts w:asciiTheme="minorHAnsi" w:hAnsiTheme="minorHAnsi" w:cstheme="minorHAnsi"/>
          <w:sz w:val="22"/>
          <w:szCs w:val="22"/>
          <w:lang w:val="es-ES"/>
        </w:rPr>
        <w:t>.2</w:t>
      </w:r>
      <w:r w:rsidR="00D45723" w:rsidRPr="0066385B">
        <w:rPr>
          <w:rFonts w:asciiTheme="minorHAnsi" w:hAnsiTheme="minorHAnsi" w:cstheme="minorHAnsi"/>
          <w:sz w:val="22"/>
          <w:szCs w:val="22"/>
          <w:lang w:val="es-ES"/>
        </w:rPr>
        <w:tab/>
      </w:r>
      <w:r w:rsidR="005E776D" w:rsidRPr="0066385B">
        <w:rPr>
          <w:rFonts w:asciiTheme="minorHAnsi" w:hAnsiTheme="minorHAnsi" w:cstheme="minorHAnsi"/>
          <w:sz w:val="22"/>
          <w:szCs w:val="22"/>
          <w:lang w:val="es-ES"/>
        </w:rPr>
        <w:t xml:space="preserve">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 </w:t>
      </w:r>
    </w:p>
    <w:p w14:paraId="24CE3142" w14:textId="15446B33" w:rsidR="00B51943" w:rsidRPr="0066385B" w:rsidRDefault="00B51943" w:rsidP="0066385B">
      <w:pPr>
        <w:spacing w:after="120"/>
        <w:ind w:left="720" w:hanging="720"/>
        <w:jc w:val="both"/>
        <w:rPr>
          <w:rFonts w:asciiTheme="minorHAnsi" w:hAnsiTheme="minorHAnsi" w:cstheme="minorHAnsi"/>
          <w:sz w:val="22"/>
          <w:szCs w:val="22"/>
          <w:lang w:val="es-ES"/>
        </w:rPr>
      </w:pPr>
    </w:p>
    <w:p w14:paraId="01FE4A1E" w14:textId="38D58DE7" w:rsidR="00B51943" w:rsidRPr="0066385B" w:rsidRDefault="00C60921" w:rsidP="0066385B">
      <w:pPr>
        <w:keepNext/>
        <w:keepLines/>
        <w:spacing w:after="200"/>
        <w:jc w:val="both"/>
        <w:outlineLvl w:val="3"/>
        <w:rPr>
          <w:rFonts w:asciiTheme="minorHAnsi" w:eastAsia="SimSun" w:hAnsiTheme="minorHAnsi" w:cstheme="minorHAnsi"/>
          <w:b/>
          <w:bCs/>
          <w:iCs/>
          <w:caps/>
          <w:snapToGrid/>
          <w:sz w:val="22"/>
          <w:szCs w:val="22"/>
          <w:lang w:val="es-ES"/>
        </w:rPr>
      </w:pPr>
      <w:r w:rsidRPr="0066385B">
        <w:rPr>
          <w:rFonts w:asciiTheme="minorHAnsi" w:eastAsiaTheme="majorEastAsia" w:hAnsiTheme="minorHAnsi" w:cstheme="minorHAnsi"/>
          <w:b/>
          <w:bCs/>
          <w:iCs/>
          <w:caps/>
          <w:snapToGrid/>
          <w:sz w:val="22"/>
          <w:szCs w:val="22"/>
          <w:lang w:val="es-ES" w:eastAsia="en-US"/>
        </w:rPr>
        <w:t>CLÁUSULA 16 – fuerza mayor</w:t>
      </w:r>
    </w:p>
    <w:p w14:paraId="24AFC0EF" w14:textId="3815E1A7" w:rsidR="009B2019"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rPr>
        <w:t>16.1</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La parte que se encuentre en una situación de fuerza mayor</w:t>
      </w:r>
      <w:r w:rsidR="007871AD" w:rsidRPr="0066385B">
        <w:rPr>
          <w:rFonts w:asciiTheme="minorHAnsi" w:hAnsiTheme="minorHAnsi" w:cstheme="minorHAnsi"/>
          <w:sz w:val="22"/>
          <w:szCs w:val="22"/>
          <w:lang w:val="es-ES"/>
        </w:rPr>
        <w:t>,</w:t>
      </w:r>
      <w:r w:rsidR="009B2019" w:rsidRPr="0066385B">
        <w:rPr>
          <w:rFonts w:asciiTheme="minorHAnsi" w:hAnsiTheme="minorHAnsi" w:cstheme="minorHAnsi"/>
          <w:sz w:val="22"/>
          <w:szCs w:val="22"/>
          <w:lang w:val="es-ES"/>
        </w:rPr>
        <w:t xml:space="preserve"> no se considerará </w:t>
      </w:r>
      <w:r w:rsidR="007871AD" w:rsidRPr="0066385B">
        <w:rPr>
          <w:rFonts w:asciiTheme="minorHAnsi" w:hAnsiTheme="minorHAnsi" w:cstheme="minorHAnsi"/>
          <w:sz w:val="22"/>
          <w:szCs w:val="22"/>
          <w:lang w:val="es-ES"/>
        </w:rPr>
        <w:t xml:space="preserve">que está </w:t>
      </w:r>
      <w:r w:rsidR="009B2019" w:rsidRPr="0066385B">
        <w:rPr>
          <w:rFonts w:asciiTheme="minorHAnsi" w:hAnsiTheme="minorHAnsi" w:cstheme="minorHAnsi"/>
          <w:sz w:val="22"/>
          <w:szCs w:val="22"/>
          <w:lang w:val="es-ES"/>
        </w:rPr>
        <w:t>incumpli</w:t>
      </w:r>
      <w:r w:rsidR="007871AD" w:rsidRPr="0066385B">
        <w:rPr>
          <w:rFonts w:asciiTheme="minorHAnsi" w:hAnsiTheme="minorHAnsi" w:cstheme="minorHAnsi"/>
          <w:sz w:val="22"/>
          <w:szCs w:val="22"/>
          <w:lang w:val="es-ES"/>
        </w:rPr>
        <w:t>endo</w:t>
      </w:r>
      <w:r w:rsidR="009B2019" w:rsidRPr="0066385B">
        <w:rPr>
          <w:rFonts w:asciiTheme="minorHAnsi" w:hAnsiTheme="minorHAnsi" w:cstheme="minorHAnsi"/>
          <w:sz w:val="22"/>
          <w:szCs w:val="22"/>
          <w:lang w:val="es-ES"/>
        </w:rPr>
        <w:t xml:space="preserve"> sus obligaciones </w:t>
      </w:r>
      <w:r w:rsidR="007871AD" w:rsidRPr="0066385B">
        <w:rPr>
          <w:rFonts w:asciiTheme="minorHAnsi" w:hAnsiTheme="minorHAnsi" w:cstheme="minorHAnsi"/>
          <w:sz w:val="22"/>
          <w:szCs w:val="22"/>
          <w:lang w:val="es-ES"/>
        </w:rPr>
        <w:t>asociadas</w:t>
      </w:r>
      <w:r w:rsidR="009B2019" w:rsidRPr="0066385B">
        <w:rPr>
          <w:rFonts w:asciiTheme="minorHAnsi" w:hAnsiTheme="minorHAnsi" w:cstheme="minorHAnsi"/>
          <w:sz w:val="22"/>
          <w:szCs w:val="22"/>
          <w:lang w:val="es-ES"/>
        </w:rPr>
        <w:t xml:space="preserve"> </w:t>
      </w:r>
      <w:r w:rsidR="007871AD" w:rsidRPr="0066385B">
        <w:rPr>
          <w:rFonts w:asciiTheme="minorHAnsi" w:hAnsiTheme="minorHAnsi" w:cstheme="minorHAnsi"/>
          <w:sz w:val="22"/>
          <w:szCs w:val="22"/>
          <w:lang w:val="es-ES"/>
        </w:rPr>
        <w:t xml:space="preserve">a este </w:t>
      </w:r>
      <w:r w:rsidR="009B2019" w:rsidRPr="0066385B">
        <w:rPr>
          <w:rFonts w:asciiTheme="minorHAnsi" w:hAnsiTheme="minorHAnsi" w:cstheme="minorHAnsi"/>
          <w:sz w:val="22"/>
          <w:szCs w:val="22"/>
          <w:lang w:val="es-ES"/>
        </w:rPr>
        <w:t>Convenio cuando no le sea posible cumplirlas</w:t>
      </w:r>
      <w:r w:rsidR="007871AD" w:rsidRPr="0066385B">
        <w:rPr>
          <w:rFonts w:asciiTheme="minorHAnsi" w:hAnsiTheme="minorHAnsi" w:cstheme="minorHAnsi"/>
          <w:sz w:val="22"/>
          <w:szCs w:val="22"/>
          <w:lang w:val="es-ES"/>
        </w:rPr>
        <w:t xml:space="preserve"> por </w:t>
      </w:r>
      <w:r w:rsidR="0072418D" w:rsidRPr="0066385B">
        <w:rPr>
          <w:rFonts w:asciiTheme="minorHAnsi" w:hAnsiTheme="minorHAnsi" w:cstheme="minorHAnsi"/>
          <w:sz w:val="22"/>
          <w:szCs w:val="22"/>
          <w:lang w:val="es-ES"/>
        </w:rPr>
        <w:t>esta causa</w:t>
      </w:r>
      <w:r w:rsidR="009B2019" w:rsidRPr="0066385B">
        <w:rPr>
          <w:rFonts w:asciiTheme="minorHAnsi" w:hAnsiTheme="minorHAnsi" w:cstheme="minorHAnsi"/>
          <w:snapToGrid/>
          <w:sz w:val="22"/>
          <w:szCs w:val="22"/>
          <w:lang w:val="es-ES"/>
        </w:rPr>
        <w:t>.</w:t>
      </w:r>
    </w:p>
    <w:p w14:paraId="66FA1058" w14:textId="25E07C3D" w:rsidR="009B2019" w:rsidRPr="0066385B" w:rsidRDefault="00B51943" w:rsidP="0066385B">
      <w:pPr>
        <w:spacing w:after="200"/>
        <w:ind w:left="567" w:hanging="567"/>
        <w:jc w:val="both"/>
        <w:rPr>
          <w:rFonts w:asciiTheme="minorHAnsi" w:hAnsiTheme="minorHAnsi" w:cstheme="minorHAnsi"/>
          <w:snapToGrid/>
          <w:sz w:val="22"/>
          <w:szCs w:val="22"/>
          <w:lang w:val="es-ES"/>
        </w:rPr>
      </w:pPr>
      <w:r w:rsidRPr="0066385B">
        <w:rPr>
          <w:rFonts w:asciiTheme="minorHAnsi" w:hAnsiTheme="minorHAnsi" w:cstheme="minorHAnsi"/>
          <w:snapToGrid/>
          <w:sz w:val="22"/>
          <w:szCs w:val="22"/>
          <w:lang w:val="es-ES"/>
        </w:rPr>
        <w:t>16.2</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Por «fuerza mayor» se entenderá cualquier situación o suceso que</w:t>
      </w:r>
      <w:r w:rsidR="009B2019" w:rsidRPr="0066385B">
        <w:rPr>
          <w:rFonts w:asciiTheme="minorHAnsi" w:hAnsiTheme="minorHAnsi" w:cstheme="minorHAnsi"/>
          <w:snapToGrid/>
          <w:sz w:val="22"/>
          <w:szCs w:val="22"/>
          <w:lang w:val="es-ES"/>
        </w:rPr>
        <w:t>:</w:t>
      </w:r>
    </w:p>
    <w:p w14:paraId="4AA82E49"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impida a cualquiera de las partes cumplir sus obligaciones en virtud del Convenio, </w:t>
      </w:r>
    </w:p>
    <w:p w14:paraId="3104908B"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constituya una </w:t>
      </w:r>
      <w:r w:rsidRPr="0066385B">
        <w:rPr>
          <w:rFonts w:asciiTheme="minorHAnsi" w:hAnsiTheme="minorHAnsi" w:cstheme="minorHAnsi"/>
          <w:b/>
          <w:bCs/>
          <w:sz w:val="22"/>
          <w:szCs w:val="22"/>
          <w:lang w:val="es-ES"/>
        </w:rPr>
        <w:t>situación excepcional e imprevisible</w:t>
      </w:r>
      <w:r w:rsidRPr="0066385B">
        <w:rPr>
          <w:rFonts w:asciiTheme="minorHAnsi" w:hAnsiTheme="minorHAnsi" w:cstheme="minorHAnsi"/>
          <w:sz w:val="22"/>
          <w:szCs w:val="22"/>
          <w:lang w:val="es-ES"/>
        </w:rPr>
        <w:t>, ajena a la voluntad de las partes,</w:t>
      </w:r>
    </w:p>
    <w:p w14:paraId="1729FF2A"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no se deba a error o negligencia de su parte (o de parte de otras entidades participantes implicadas en la acción), y</w:t>
      </w:r>
    </w:p>
    <w:p w14:paraId="412E997E" w14:textId="77777777" w:rsidR="009B2019" w:rsidRPr="0066385B" w:rsidRDefault="009B2019" w:rsidP="0066385B">
      <w:pPr>
        <w:numPr>
          <w:ilvl w:val="0"/>
          <w:numId w:val="22"/>
        </w:numPr>
        <w:spacing w:after="200"/>
        <w:ind w:left="1276"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resulte inevitable a pesar de ejercer la debida diligencia. </w:t>
      </w:r>
    </w:p>
    <w:p w14:paraId="48BC4AF2" w14:textId="00E73EBE" w:rsidR="009B2019"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16.3</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Cualquier situación constitutiva de fuerza mayor deberá notificarse oficialmente sin demora a la otra parte, precisando la naturaleza, la duración probable y los efectos previsibles.</w:t>
      </w:r>
    </w:p>
    <w:p w14:paraId="425EA59D" w14:textId="77777777" w:rsidR="006A5387" w:rsidRPr="0066385B" w:rsidRDefault="006A5387" w:rsidP="0066385B">
      <w:pPr>
        <w:ind w:left="567" w:hanging="567"/>
        <w:jc w:val="both"/>
        <w:rPr>
          <w:rFonts w:asciiTheme="minorHAnsi" w:hAnsiTheme="minorHAnsi" w:cstheme="minorHAnsi"/>
          <w:sz w:val="22"/>
          <w:szCs w:val="22"/>
          <w:lang w:val="es-ES"/>
        </w:rPr>
      </w:pPr>
    </w:p>
    <w:p w14:paraId="3EF478D8" w14:textId="4404406B" w:rsidR="009B2019" w:rsidRPr="0066385B" w:rsidRDefault="00B51943" w:rsidP="0066385B">
      <w:pPr>
        <w:ind w:left="567" w:hanging="567"/>
        <w:jc w:val="both"/>
        <w:rPr>
          <w:rFonts w:asciiTheme="minorHAnsi" w:hAnsiTheme="minorHAnsi" w:cstheme="minorHAnsi"/>
          <w:sz w:val="22"/>
          <w:szCs w:val="22"/>
          <w:lang w:val="es-ES"/>
        </w:rPr>
      </w:pPr>
      <w:r w:rsidRPr="0066385B">
        <w:rPr>
          <w:rFonts w:asciiTheme="minorHAnsi" w:hAnsiTheme="minorHAnsi" w:cstheme="minorHAnsi"/>
          <w:snapToGrid/>
          <w:sz w:val="22"/>
          <w:szCs w:val="22"/>
          <w:lang w:val="es-ES"/>
        </w:rPr>
        <w:t>16.4</w:t>
      </w:r>
      <w:r w:rsidR="006A5387" w:rsidRPr="0066385B">
        <w:rPr>
          <w:rFonts w:asciiTheme="minorHAnsi" w:hAnsiTheme="minorHAnsi" w:cstheme="minorHAnsi"/>
          <w:snapToGrid/>
          <w:sz w:val="22"/>
          <w:szCs w:val="22"/>
          <w:lang w:val="es-ES"/>
        </w:rPr>
        <w:tab/>
      </w:r>
      <w:r w:rsidR="009B2019" w:rsidRPr="0066385B">
        <w:rPr>
          <w:rFonts w:asciiTheme="minorHAnsi" w:hAnsiTheme="minorHAnsi" w:cstheme="minorHAnsi"/>
          <w:sz w:val="22"/>
          <w:szCs w:val="22"/>
          <w:lang w:val="es-ES"/>
        </w:rPr>
        <w:t>Las partes deberán adoptar inmediatamente todas las medidas necesarias para limitar el perjuicio eventual resultante de un caso de fuerza mayor y hacer todo lo posible para reanudar la ejecución de la acción lo antes posible.</w:t>
      </w:r>
    </w:p>
    <w:p w14:paraId="722819A4" w14:textId="3FF1CC75" w:rsidR="006A5387" w:rsidRDefault="006A5387" w:rsidP="0066385B">
      <w:pPr>
        <w:ind w:left="567" w:hanging="567"/>
        <w:jc w:val="both"/>
        <w:rPr>
          <w:rFonts w:asciiTheme="minorHAnsi" w:hAnsiTheme="minorHAnsi" w:cstheme="minorHAnsi"/>
          <w:sz w:val="22"/>
          <w:szCs w:val="22"/>
          <w:lang w:val="es-ES"/>
        </w:rPr>
      </w:pPr>
    </w:p>
    <w:p w14:paraId="3A3D8623" w14:textId="77777777" w:rsidR="00475087" w:rsidRPr="0066385B" w:rsidRDefault="00475087" w:rsidP="0066385B">
      <w:pPr>
        <w:ind w:left="567" w:hanging="567"/>
        <w:jc w:val="both"/>
        <w:rPr>
          <w:rFonts w:asciiTheme="minorHAnsi" w:hAnsiTheme="minorHAnsi" w:cstheme="minorHAnsi"/>
          <w:sz w:val="22"/>
          <w:szCs w:val="22"/>
          <w:lang w:val="es-ES"/>
        </w:rPr>
      </w:pPr>
    </w:p>
    <w:p w14:paraId="14EB61B8" w14:textId="4F265994" w:rsidR="00F96310" w:rsidRPr="0066385B" w:rsidRDefault="00157053" w:rsidP="0066385B">
      <w:pPr>
        <w:pStyle w:val="Ttulo4"/>
        <w:keepLines/>
        <w:spacing w:after="120"/>
        <w:ind w:left="1865" w:hanging="1865"/>
        <w:rPr>
          <w:rFonts w:asciiTheme="minorHAnsi" w:eastAsiaTheme="majorEastAsia" w:hAnsiTheme="minorHAnsi" w:cstheme="minorHAnsi"/>
          <w:b/>
          <w:bCs/>
          <w:iCs/>
          <w:caps/>
          <w:snapToGrid/>
          <w:sz w:val="22"/>
          <w:szCs w:val="22"/>
          <w:lang w:val="es-ES" w:eastAsia="en-US"/>
        </w:rPr>
      </w:pPr>
      <w:r w:rsidRPr="0066385B">
        <w:rPr>
          <w:rFonts w:asciiTheme="minorHAnsi" w:eastAsiaTheme="majorEastAsia" w:hAnsiTheme="minorHAnsi" w:cstheme="minorHAnsi"/>
          <w:b/>
          <w:bCs/>
          <w:iCs/>
          <w:caps/>
          <w:snapToGrid/>
          <w:sz w:val="22"/>
          <w:szCs w:val="22"/>
          <w:lang w:val="es-ES" w:eastAsia="en-US"/>
        </w:rPr>
        <w:t>CLÁUSULA 1</w:t>
      </w:r>
      <w:r w:rsidR="009B2019" w:rsidRPr="0066385B">
        <w:rPr>
          <w:rFonts w:asciiTheme="minorHAnsi" w:eastAsiaTheme="majorEastAsia" w:hAnsiTheme="minorHAnsi" w:cstheme="minorHAnsi"/>
          <w:b/>
          <w:bCs/>
          <w:iCs/>
          <w:caps/>
          <w:snapToGrid/>
          <w:sz w:val="22"/>
          <w:szCs w:val="22"/>
          <w:lang w:val="es-ES" w:eastAsia="en-US"/>
        </w:rPr>
        <w:t>7</w:t>
      </w:r>
      <w:r w:rsidRPr="0066385B">
        <w:rPr>
          <w:rFonts w:asciiTheme="minorHAnsi" w:eastAsiaTheme="majorEastAsia" w:hAnsiTheme="minorHAnsi" w:cstheme="minorHAnsi"/>
          <w:b/>
          <w:bCs/>
          <w:iCs/>
          <w:caps/>
          <w:snapToGrid/>
          <w:sz w:val="22"/>
          <w:szCs w:val="22"/>
          <w:lang w:val="es-ES" w:eastAsia="en-US"/>
        </w:rPr>
        <w:t>– LEGISLACIÓN APLICABLE Y TRIBUNALES COMPETENTES</w:t>
      </w:r>
    </w:p>
    <w:p w14:paraId="25108485" w14:textId="0D474F6C" w:rsidR="00E870AD" w:rsidRPr="0066385B" w:rsidRDefault="00050236"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7</w:t>
      </w:r>
      <w:r w:rsidRPr="0066385B">
        <w:rPr>
          <w:rFonts w:asciiTheme="minorHAnsi" w:hAnsiTheme="minorHAnsi" w:cstheme="minorHAnsi"/>
          <w:sz w:val="22"/>
          <w:szCs w:val="22"/>
          <w:lang w:val="es-ES"/>
        </w:rPr>
        <w:t>.1</w:t>
      </w:r>
      <w:r w:rsidR="00E870AD" w:rsidRPr="0066385B">
        <w:rPr>
          <w:rFonts w:asciiTheme="minorHAnsi" w:hAnsiTheme="minorHAnsi" w:cstheme="minorHAnsi"/>
          <w:sz w:val="22"/>
          <w:szCs w:val="22"/>
          <w:lang w:val="es-ES"/>
        </w:rPr>
        <w:tab/>
      </w:r>
      <w:r w:rsidR="00157053" w:rsidRPr="0066385B">
        <w:rPr>
          <w:rFonts w:asciiTheme="minorHAnsi" w:hAnsiTheme="minorHAnsi" w:cstheme="minorHAnsi"/>
          <w:sz w:val="22"/>
          <w:szCs w:val="22"/>
          <w:lang w:val="es-ES"/>
        </w:rPr>
        <w:t>El convenio se regirá por la legislación española</w:t>
      </w:r>
      <w:r w:rsidR="00CE04F8" w:rsidRPr="0066385B">
        <w:rPr>
          <w:rFonts w:asciiTheme="minorHAnsi" w:hAnsiTheme="minorHAnsi" w:cstheme="minorHAnsi"/>
          <w:sz w:val="22"/>
          <w:szCs w:val="22"/>
          <w:lang w:val="es-ES"/>
        </w:rPr>
        <w:t>.</w:t>
      </w:r>
    </w:p>
    <w:p w14:paraId="008FC205" w14:textId="03BE8EBF" w:rsidR="00157053" w:rsidRPr="0066385B" w:rsidRDefault="00050236" w:rsidP="0066385B">
      <w:pPr>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1</w:t>
      </w:r>
      <w:r w:rsidR="00B51943" w:rsidRPr="0066385B">
        <w:rPr>
          <w:rFonts w:asciiTheme="minorHAnsi" w:hAnsiTheme="minorHAnsi" w:cstheme="minorHAnsi"/>
          <w:sz w:val="22"/>
          <w:szCs w:val="22"/>
          <w:lang w:val="es-ES"/>
        </w:rPr>
        <w:t>7</w:t>
      </w:r>
      <w:r w:rsidRPr="0066385B">
        <w:rPr>
          <w:rFonts w:asciiTheme="minorHAnsi" w:hAnsiTheme="minorHAnsi" w:cstheme="minorHAnsi"/>
          <w:sz w:val="22"/>
          <w:szCs w:val="22"/>
          <w:lang w:val="es-ES"/>
        </w:rPr>
        <w:t>.2</w:t>
      </w:r>
      <w:r w:rsidR="00E870AD" w:rsidRPr="0066385B">
        <w:rPr>
          <w:rFonts w:asciiTheme="minorHAnsi" w:hAnsiTheme="minorHAnsi" w:cstheme="minorHAnsi"/>
          <w:sz w:val="22"/>
          <w:szCs w:val="22"/>
          <w:lang w:val="es-ES"/>
        </w:rPr>
        <w:tab/>
      </w:r>
      <w:r w:rsidR="00157053" w:rsidRPr="0066385B">
        <w:rPr>
          <w:rFonts w:asciiTheme="minorHAnsi" w:hAnsiTheme="minorHAnsi" w:cstheme="minorHAnsi"/>
          <w:sz w:val="22"/>
          <w:szCs w:val="22"/>
          <w:lang w:val="es-ES"/>
        </w:rPr>
        <w:t xml:space="preserve">Los tribunales competentes que se determinen en concordancia con la legislación nacional de aplicación serán la única jurisdicción que conocerá cualquier litigio entre la organización y el </w:t>
      </w:r>
      <w:r w:rsidR="00157053" w:rsidRPr="0066385B">
        <w:rPr>
          <w:rFonts w:asciiTheme="minorHAnsi" w:hAnsiTheme="minorHAnsi" w:cstheme="minorHAnsi"/>
          <w:sz w:val="22"/>
          <w:szCs w:val="22"/>
          <w:lang w:val="es-ES"/>
        </w:rPr>
        <w:lastRenderedPageBreak/>
        <w:t>participante en todo lo relacionado con la interpretación, aplicación o validez de este convenio, siempre que dicho litigio no pueda resolverse de forma amistosa.</w:t>
      </w:r>
    </w:p>
    <w:p w14:paraId="05B8B065" w14:textId="2612DF48" w:rsidR="00E870AD" w:rsidRPr="0066385B" w:rsidRDefault="00E870AD" w:rsidP="0066385B">
      <w:pPr>
        <w:tabs>
          <w:tab w:val="left" w:pos="567"/>
        </w:tabs>
        <w:spacing w:after="120"/>
        <w:ind w:left="567" w:hanging="567"/>
        <w:jc w:val="both"/>
        <w:rPr>
          <w:rFonts w:asciiTheme="minorHAnsi" w:hAnsiTheme="minorHAnsi" w:cstheme="minorHAnsi"/>
          <w:sz w:val="22"/>
          <w:szCs w:val="22"/>
          <w:lang w:val="es-ES"/>
        </w:rPr>
      </w:pPr>
    </w:p>
    <w:p w14:paraId="71BFB19F" w14:textId="754BE832" w:rsidR="00B51943" w:rsidRPr="0066385B" w:rsidRDefault="00C60921" w:rsidP="0066385B">
      <w:pPr>
        <w:keepNext/>
        <w:keepLines/>
        <w:spacing w:after="200"/>
        <w:ind w:left="1865" w:hanging="1865"/>
        <w:jc w:val="both"/>
        <w:outlineLvl w:val="3"/>
        <w:rPr>
          <w:rFonts w:asciiTheme="minorHAnsi" w:eastAsia="SimSun" w:hAnsiTheme="minorHAnsi" w:cstheme="minorHAnsi"/>
          <w:b/>
          <w:bCs/>
          <w:iCs/>
          <w:caps/>
          <w:snapToGrid/>
          <w:sz w:val="22"/>
          <w:szCs w:val="22"/>
          <w:lang w:val="es-ES" w:eastAsia="en-US"/>
        </w:rPr>
      </w:pPr>
      <w:bookmarkStart w:id="2" w:name="_Toc435109105"/>
      <w:bookmarkStart w:id="3" w:name="_Toc524697264"/>
      <w:bookmarkStart w:id="4" w:name="_Toc529197819"/>
      <w:bookmarkStart w:id="5" w:name="_Toc530035947"/>
      <w:bookmarkStart w:id="6" w:name="_Toc24116212"/>
      <w:bookmarkStart w:id="7" w:name="_Toc24118706"/>
      <w:bookmarkStart w:id="8" w:name="_Toc24126691"/>
      <w:bookmarkStart w:id="9" w:name="_Toc88829480"/>
      <w:bookmarkStart w:id="10" w:name="_Toc90291020"/>
      <w:bookmarkStart w:id="11" w:name="_Toc120627777"/>
      <w:r w:rsidRPr="0066385B">
        <w:rPr>
          <w:rFonts w:asciiTheme="minorHAnsi" w:eastAsia="SimSun" w:hAnsiTheme="minorHAnsi" w:cstheme="minorHAnsi"/>
          <w:b/>
          <w:bCs/>
          <w:iCs/>
          <w:caps/>
          <w:snapToGrid/>
          <w:sz w:val="22"/>
          <w:szCs w:val="22"/>
          <w:lang w:val="es-ES" w:eastAsia="en-US"/>
        </w:rPr>
        <w:t>cláusula</w:t>
      </w:r>
      <w:r w:rsidR="00B51943" w:rsidRPr="0066385B">
        <w:rPr>
          <w:rFonts w:asciiTheme="minorHAnsi" w:eastAsia="SimSun" w:hAnsiTheme="minorHAnsi" w:cstheme="minorHAnsi"/>
          <w:b/>
          <w:bCs/>
          <w:iCs/>
          <w:caps/>
          <w:snapToGrid/>
          <w:sz w:val="22"/>
          <w:szCs w:val="22"/>
          <w:lang w:val="es-ES" w:eastAsia="en-US"/>
        </w:rPr>
        <w:t xml:space="preserve"> 18</w:t>
      </w:r>
      <w:bookmarkEnd w:id="2"/>
      <w:bookmarkEnd w:id="3"/>
      <w:bookmarkEnd w:id="4"/>
      <w:bookmarkEnd w:id="5"/>
      <w:bookmarkEnd w:id="6"/>
      <w:bookmarkEnd w:id="7"/>
      <w:bookmarkEnd w:id="8"/>
      <w:bookmarkEnd w:id="9"/>
      <w:bookmarkEnd w:id="10"/>
      <w:bookmarkEnd w:id="11"/>
      <w:r w:rsidR="004F0B00" w:rsidRPr="0066385B">
        <w:rPr>
          <w:rFonts w:asciiTheme="minorHAnsi" w:eastAsia="SimSun" w:hAnsiTheme="minorHAnsi" w:cstheme="minorHAnsi"/>
          <w:b/>
          <w:bCs/>
          <w:iCs/>
          <w:caps/>
          <w:snapToGrid/>
          <w:sz w:val="22"/>
          <w:szCs w:val="22"/>
          <w:lang w:val="es-ES" w:eastAsia="en-US"/>
        </w:rPr>
        <w:t>– ENTRADA EN VIGOR</w:t>
      </w:r>
    </w:p>
    <w:p w14:paraId="620E27B5" w14:textId="642DD0E4" w:rsidR="00B51943" w:rsidRPr="0066385B" w:rsidRDefault="004F0B00" w:rsidP="0066385B">
      <w:pPr>
        <w:tabs>
          <w:tab w:val="left" w:pos="567"/>
        </w:tabs>
        <w:spacing w:after="120"/>
        <w:ind w:left="567" w:hanging="567"/>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El convenio entrará en vigor a partir de su firma por la última de las dos partes</w:t>
      </w:r>
      <w:r w:rsidR="00746C6A" w:rsidRPr="0066385B">
        <w:rPr>
          <w:rFonts w:asciiTheme="minorHAnsi" w:hAnsiTheme="minorHAnsi" w:cstheme="minorHAnsi"/>
          <w:sz w:val="22"/>
          <w:szCs w:val="22"/>
          <w:lang w:val="es-ES"/>
        </w:rPr>
        <w:t>:</w:t>
      </w:r>
    </w:p>
    <w:p w14:paraId="3F72DF72" w14:textId="3322F5CF" w:rsidR="005B72FD" w:rsidRPr="0066385B" w:rsidRDefault="005B72FD" w:rsidP="0066385B">
      <w:pPr>
        <w:jc w:val="both"/>
        <w:rPr>
          <w:rFonts w:asciiTheme="minorHAnsi" w:hAnsiTheme="minorHAnsi" w:cstheme="minorHAnsi"/>
          <w:b/>
          <w:sz w:val="22"/>
          <w:szCs w:val="22"/>
          <w:lang w:val="es-ES"/>
        </w:rPr>
      </w:pPr>
    </w:p>
    <w:p w14:paraId="34F2F88C" w14:textId="77777777" w:rsidR="00E829D1" w:rsidRPr="0066385B" w:rsidRDefault="00E829D1" w:rsidP="0066385B">
      <w:pPr>
        <w:jc w:val="both"/>
        <w:rPr>
          <w:rFonts w:asciiTheme="minorHAnsi" w:hAnsiTheme="minorHAnsi" w:cstheme="minorHAnsi"/>
          <w:b/>
          <w:sz w:val="22"/>
          <w:szCs w:val="22"/>
          <w:lang w:val="es-ES"/>
        </w:rPr>
      </w:pPr>
    </w:p>
    <w:p w14:paraId="6835EE6B" w14:textId="3BCFE32F" w:rsidR="00F96310" w:rsidRPr="0066385B" w:rsidRDefault="00D93A6C" w:rsidP="0066385B">
      <w:pPr>
        <w:ind w:left="5812" w:hanging="5812"/>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FIRMAS</w:t>
      </w:r>
    </w:p>
    <w:p w14:paraId="78087DB9" w14:textId="77777777" w:rsidR="00780990" w:rsidRPr="0066385B" w:rsidRDefault="00780990" w:rsidP="0066385B">
      <w:pPr>
        <w:ind w:left="5812" w:hanging="5812"/>
        <w:jc w:val="both"/>
        <w:rPr>
          <w:rFonts w:asciiTheme="minorHAnsi" w:hAnsiTheme="minorHAnsi" w:cstheme="minorHAnsi"/>
          <w:sz w:val="22"/>
          <w:szCs w:val="22"/>
          <w:lang w:val="es-ES"/>
        </w:rPr>
      </w:pPr>
    </w:p>
    <w:p w14:paraId="78CC0FE6" w14:textId="076CA171" w:rsidR="00F96310" w:rsidRPr="0066385B" w:rsidRDefault="00D93A6C" w:rsidP="0066385B">
      <w:pPr>
        <w:tabs>
          <w:tab w:val="left" w:pos="5670"/>
        </w:tabs>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Por el participante </w:t>
      </w:r>
      <w:r w:rsidR="00F96310" w:rsidRPr="0066385B">
        <w:rPr>
          <w:rFonts w:asciiTheme="minorHAnsi" w:hAnsiTheme="minorHAnsi" w:cstheme="minorHAnsi"/>
          <w:sz w:val="22"/>
          <w:szCs w:val="22"/>
          <w:lang w:val="es-ES"/>
        </w:rPr>
        <w:tab/>
      </w:r>
      <w:r w:rsidRPr="0066385B">
        <w:rPr>
          <w:rFonts w:asciiTheme="minorHAnsi" w:hAnsiTheme="minorHAnsi" w:cstheme="minorHAnsi"/>
          <w:sz w:val="22"/>
          <w:szCs w:val="22"/>
          <w:lang w:val="es-ES"/>
        </w:rPr>
        <w:t>Por la organización</w:t>
      </w:r>
    </w:p>
    <w:p w14:paraId="3D56E70A" w14:textId="77777777" w:rsidR="00D93A6C" w:rsidRPr="0066385B" w:rsidRDefault="00D93A6C" w:rsidP="0066385B">
      <w:pPr>
        <w:tabs>
          <w:tab w:val="left" w:pos="5670"/>
        </w:tabs>
        <w:ind w:left="5812" w:hanging="5812"/>
        <w:jc w:val="both"/>
        <w:rPr>
          <w:rFonts w:asciiTheme="minorHAnsi" w:hAnsiTheme="minorHAnsi" w:cstheme="minorHAnsi"/>
          <w:sz w:val="22"/>
          <w:szCs w:val="22"/>
          <w:highlight w:val="lightGray"/>
          <w:lang w:val="es-ES"/>
        </w:rPr>
      </w:pPr>
      <w:r w:rsidRPr="0066385B">
        <w:rPr>
          <w:rFonts w:asciiTheme="minorHAnsi" w:hAnsiTheme="minorHAnsi" w:cstheme="minorHAnsi"/>
          <w:sz w:val="22"/>
          <w:szCs w:val="22"/>
          <w:highlight w:val="lightGray"/>
          <w:lang w:val="es-ES"/>
        </w:rPr>
        <w:t>[nombre y apellidos]</w:t>
      </w:r>
      <w:r w:rsidRPr="0066385B">
        <w:rPr>
          <w:rFonts w:asciiTheme="minorHAnsi" w:hAnsiTheme="minorHAnsi" w:cstheme="minorHAnsi"/>
          <w:sz w:val="22"/>
          <w:szCs w:val="22"/>
          <w:lang w:val="es-ES"/>
        </w:rPr>
        <w:tab/>
      </w:r>
      <w:r w:rsidRPr="0066385B">
        <w:rPr>
          <w:rFonts w:asciiTheme="minorHAnsi" w:hAnsiTheme="minorHAnsi" w:cstheme="minorHAnsi"/>
          <w:sz w:val="22"/>
          <w:szCs w:val="22"/>
          <w:highlight w:val="lightGray"/>
          <w:lang w:val="es-ES"/>
        </w:rPr>
        <w:t>[nombre, apellidos y cargo]</w:t>
      </w:r>
    </w:p>
    <w:p w14:paraId="36E9EB66" w14:textId="2BA61DAB" w:rsidR="00F96310" w:rsidRPr="0066385B" w:rsidRDefault="00F96310" w:rsidP="0066385B">
      <w:pPr>
        <w:tabs>
          <w:tab w:val="left" w:pos="5670"/>
        </w:tabs>
        <w:jc w:val="both"/>
        <w:rPr>
          <w:rFonts w:asciiTheme="minorHAnsi" w:hAnsiTheme="minorHAnsi" w:cstheme="minorHAnsi"/>
          <w:sz w:val="22"/>
          <w:szCs w:val="22"/>
          <w:highlight w:val="lightGray"/>
          <w:lang w:val="es-ES"/>
        </w:rPr>
      </w:pPr>
    </w:p>
    <w:p w14:paraId="0EB4E8B1" w14:textId="77777777" w:rsidR="00D93A6C" w:rsidRPr="0066385B" w:rsidRDefault="00D93A6C" w:rsidP="0066385B">
      <w:pPr>
        <w:tabs>
          <w:tab w:val="left" w:pos="5670"/>
        </w:tabs>
        <w:jc w:val="both"/>
        <w:rPr>
          <w:rFonts w:asciiTheme="minorHAnsi" w:hAnsiTheme="minorHAnsi" w:cstheme="minorHAnsi"/>
          <w:sz w:val="22"/>
          <w:szCs w:val="22"/>
          <w:lang w:val="es-ES"/>
        </w:rPr>
      </w:pPr>
      <w:r w:rsidRPr="0066385B">
        <w:rPr>
          <w:rFonts w:asciiTheme="minorHAnsi" w:hAnsiTheme="minorHAnsi" w:cstheme="minorHAnsi"/>
          <w:sz w:val="22"/>
          <w:szCs w:val="22"/>
          <w:highlight w:val="lightGray"/>
          <w:lang w:val="es-ES"/>
        </w:rPr>
        <w:t>[firma]</w:t>
      </w:r>
      <w:r w:rsidRPr="0066385B">
        <w:rPr>
          <w:rFonts w:asciiTheme="minorHAnsi" w:hAnsiTheme="minorHAnsi" w:cstheme="minorHAnsi"/>
          <w:sz w:val="22"/>
          <w:szCs w:val="22"/>
          <w:lang w:val="es-ES"/>
        </w:rPr>
        <w:tab/>
      </w:r>
      <w:r w:rsidRPr="0066385B">
        <w:rPr>
          <w:rFonts w:asciiTheme="minorHAnsi" w:hAnsiTheme="minorHAnsi" w:cstheme="minorHAnsi"/>
          <w:sz w:val="22"/>
          <w:szCs w:val="22"/>
          <w:highlight w:val="lightGray"/>
          <w:lang w:val="es-ES"/>
        </w:rPr>
        <w:t>[firma]</w:t>
      </w:r>
    </w:p>
    <w:p w14:paraId="438B432B" w14:textId="77777777" w:rsidR="00F96310" w:rsidRPr="0066385B" w:rsidRDefault="00F96310" w:rsidP="0066385B">
      <w:pPr>
        <w:tabs>
          <w:tab w:val="left" w:pos="5670"/>
        </w:tabs>
        <w:jc w:val="both"/>
        <w:rPr>
          <w:rFonts w:asciiTheme="minorHAnsi" w:hAnsiTheme="minorHAnsi" w:cstheme="minorHAnsi"/>
          <w:sz w:val="22"/>
          <w:szCs w:val="22"/>
          <w:lang w:val="es-ES"/>
        </w:rPr>
      </w:pPr>
    </w:p>
    <w:p w14:paraId="23BC929D" w14:textId="3EA6BC99" w:rsidR="00CA1CBB" w:rsidRPr="0066385B" w:rsidRDefault="00D93A6C" w:rsidP="00475087">
      <w:pPr>
        <w:tabs>
          <w:tab w:val="left" w:pos="5670"/>
        </w:tabs>
        <w:spacing w:after="120"/>
        <w:jc w:val="both"/>
        <w:rPr>
          <w:rFonts w:asciiTheme="minorHAnsi" w:hAnsiTheme="minorHAnsi" w:cstheme="minorHAnsi"/>
          <w:sz w:val="22"/>
          <w:szCs w:val="22"/>
          <w:lang w:val="es-ES"/>
        </w:rPr>
      </w:pPr>
      <w:r w:rsidRPr="0066385B">
        <w:rPr>
          <w:rFonts w:asciiTheme="minorHAnsi" w:hAnsiTheme="minorHAnsi" w:cstheme="minorHAnsi"/>
          <w:sz w:val="22"/>
          <w:szCs w:val="22"/>
          <w:lang w:val="es-ES"/>
        </w:rPr>
        <w:t xml:space="preserve">Hecho en </w:t>
      </w:r>
      <w:r w:rsidRPr="0066385B">
        <w:rPr>
          <w:rFonts w:asciiTheme="minorHAnsi" w:hAnsiTheme="minorHAnsi" w:cstheme="minorHAnsi"/>
          <w:sz w:val="22"/>
          <w:szCs w:val="22"/>
          <w:highlight w:val="lightGray"/>
          <w:lang w:val="es-ES"/>
        </w:rPr>
        <w:t>[lugar]</w:t>
      </w:r>
      <w:r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highlight w:val="lightGray"/>
          <w:lang w:val="es-ES"/>
        </w:rPr>
        <w:t>[fecha]</w:t>
      </w:r>
      <w:r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lang w:val="es-ES"/>
        </w:rPr>
        <w:tab/>
        <w:t xml:space="preserve">Hecho en </w:t>
      </w:r>
      <w:r w:rsidRPr="0066385B">
        <w:rPr>
          <w:rFonts w:asciiTheme="minorHAnsi" w:hAnsiTheme="minorHAnsi" w:cstheme="minorHAnsi"/>
          <w:sz w:val="22"/>
          <w:szCs w:val="22"/>
          <w:highlight w:val="lightGray"/>
          <w:lang w:val="es-ES"/>
        </w:rPr>
        <w:t>[lugar]</w:t>
      </w:r>
      <w:r w:rsidRPr="0066385B">
        <w:rPr>
          <w:rFonts w:asciiTheme="minorHAnsi" w:hAnsiTheme="minorHAnsi" w:cstheme="minorHAnsi"/>
          <w:sz w:val="22"/>
          <w:szCs w:val="22"/>
          <w:lang w:val="es-ES"/>
        </w:rPr>
        <w:t xml:space="preserve">, </w:t>
      </w:r>
      <w:r w:rsidRPr="0066385B">
        <w:rPr>
          <w:rFonts w:asciiTheme="minorHAnsi" w:hAnsiTheme="minorHAnsi" w:cstheme="minorHAnsi"/>
          <w:sz w:val="22"/>
          <w:szCs w:val="22"/>
          <w:highlight w:val="lightGray"/>
          <w:lang w:val="es-ES"/>
        </w:rPr>
        <w:t>[fecha]</w:t>
      </w:r>
      <w:r w:rsidRPr="0066385B">
        <w:rPr>
          <w:rFonts w:asciiTheme="minorHAnsi" w:hAnsiTheme="minorHAnsi" w:cstheme="minorHAnsi"/>
          <w:sz w:val="22"/>
          <w:szCs w:val="22"/>
          <w:lang w:val="es-ES"/>
        </w:rPr>
        <w:br w:type="page"/>
      </w:r>
    </w:p>
    <w:p w14:paraId="3A79DD71" w14:textId="1D6E2712" w:rsidR="00137EB2" w:rsidRPr="0066385B" w:rsidRDefault="0099364E" w:rsidP="0066385B">
      <w:pPr>
        <w:tabs>
          <w:tab w:val="left" w:pos="1701"/>
        </w:tabs>
        <w:jc w:val="center"/>
        <w:rPr>
          <w:rFonts w:asciiTheme="minorHAnsi" w:hAnsiTheme="minorHAnsi" w:cstheme="minorHAnsi"/>
          <w:sz w:val="22"/>
          <w:szCs w:val="22"/>
          <w:lang w:val="es-ES"/>
        </w:rPr>
      </w:pPr>
      <w:r w:rsidRPr="0066385B">
        <w:rPr>
          <w:rFonts w:asciiTheme="minorHAnsi" w:hAnsiTheme="minorHAnsi" w:cstheme="minorHAnsi"/>
          <w:sz w:val="22"/>
          <w:szCs w:val="22"/>
          <w:lang w:val="es-ES"/>
        </w:rPr>
        <w:lastRenderedPageBreak/>
        <w:t>Anexo</w:t>
      </w:r>
    </w:p>
    <w:p w14:paraId="26799EA3" w14:textId="7099265F" w:rsidR="00F66F07" w:rsidRPr="0066385B" w:rsidRDefault="0099364E" w:rsidP="0066385B">
      <w:pPr>
        <w:tabs>
          <w:tab w:val="left" w:pos="5670"/>
        </w:tabs>
        <w:jc w:val="center"/>
        <w:rPr>
          <w:rFonts w:asciiTheme="minorHAnsi" w:hAnsiTheme="minorHAnsi" w:cstheme="minorHAnsi"/>
          <w:b/>
          <w:sz w:val="22"/>
          <w:szCs w:val="22"/>
          <w:lang w:val="es-ES"/>
        </w:rPr>
      </w:pPr>
      <w:r w:rsidRPr="0066385B">
        <w:rPr>
          <w:rFonts w:asciiTheme="minorHAnsi" w:hAnsiTheme="minorHAnsi" w:cstheme="minorHAnsi"/>
          <w:b/>
          <w:sz w:val="22"/>
          <w:szCs w:val="22"/>
          <w:lang w:val="es-ES"/>
        </w:rPr>
        <w:t>Acuerdo de aprendizaje</w:t>
      </w:r>
    </w:p>
    <w:p w14:paraId="22C7ABDB" w14:textId="77777777" w:rsidR="00137EB2" w:rsidRPr="0066385B" w:rsidRDefault="00137EB2" w:rsidP="0066385B">
      <w:pPr>
        <w:tabs>
          <w:tab w:val="left" w:pos="5670"/>
        </w:tabs>
        <w:jc w:val="both"/>
        <w:rPr>
          <w:rFonts w:asciiTheme="minorHAnsi" w:hAnsiTheme="minorHAnsi" w:cstheme="minorHAnsi"/>
          <w:b/>
          <w:sz w:val="22"/>
          <w:szCs w:val="22"/>
          <w:lang w:val="es-ES"/>
        </w:rPr>
      </w:pPr>
    </w:p>
    <w:p w14:paraId="3A25FAF3" w14:textId="59AFD440" w:rsidR="00D93A6C" w:rsidRPr="0066385B" w:rsidRDefault="00D93A6C" w:rsidP="0066385B">
      <w:p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shd w:val="clear" w:color="auto" w:fill="FFFFB9"/>
          <w:lang w:val="es-ES"/>
        </w:rPr>
        <w:t>[El beneficiario puede diseñar un acuerdo de aprendizaje propio o utilizar el modelo facilitado por la CE o la Agencia Nacional.</w:t>
      </w:r>
      <w:r w:rsidRPr="0066385B">
        <w:rPr>
          <w:rFonts w:asciiTheme="minorHAnsi" w:hAnsiTheme="minorHAnsi" w:cstheme="minorHAnsi"/>
          <w:sz w:val="22"/>
          <w:szCs w:val="22"/>
          <w:highlight w:val="yellow"/>
          <w:lang w:val="es-ES"/>
        </w:rPr>
        <w:t xml:space="preserve"> </w:t>
      </w:r>
    </w:p>
    <w:p w14:paraId="0E6A249E" w14:textId="77777777" w:rsidR="007F0522" w:rsidRPr="0066385B" w:rsidRDefault="007F0522" w:rsidP="0066385B">
      <w:pPr>
        <w:tabs>
          <w:tab w:val="left" w:pos="5670"/>
        </w:tabs>
        <w:jc w:val="both"/>
        <w:rPr>
          <w:rFonts w:asciiTheme="minorHAnsi" w:hAnsiTheme="minorHAnsi" w:cstheme="minorHAnsi"/>
          <w:sz w:val="22"/>
          <w:szCs w:val="22"/>
          <w:highlight w:val="yellow"/>
          <w:lang w:val="es-ES"/>
        </w:rPr>
      </w:pPr>
    </w:p>
    <w:p w14:paraId="68C1476E" w14:textId="7C17B8A7" w:rsidR="00D93A6C" w:rsidRPr="0066385B" w:rsidRDefault="00D93A6C" w:rsidP="0066385B">
      <w:p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El acuerdo de aprendizaje debe obligatoriamente contener como mínimo los </w:t>
      </w:r>
      <w:r w:rsidR="00056508" w:rsidRPr="0066385B">
        <w:rPr>
          <w:rFonts w:asciiTheme="minorHAnsi" w:hAnsiTheme="minorHAnsi" w:cstheme="minorHAnsi"/>
          <w:sz w:val="22"/>
          <w:szCs w:val="22"/>
          <w:highlight w:val="yellow"/>
          <w:lang w:val="es-ES"/>
        </w:rPr>
        <w:t xml:space="preserve">siguientes </w:t>
      </w:r>
      <w:r w:rsidRPr="0066385B">
        <w:rPr>
          <w:rFonts w:asciiTheme="minorHAnsi" w:hAnsiTheme="minorHAnsi" w:cstheme="minorHAnsi"/>
          <w:sz w:val="22"/>
          <w:szCs w:val="22"/>
          <w:highlight w:val="yellow"/>
          <w:lang w:val="es-ES"/>
        </w:rPr>
        <w:t xml:space="preserve">elementos: </w:t>
      </w:r>
    </w:p>
    <w:p w14:paraId="6AABC339" w14:textId="77777777" w:rsidR="007F0522" w:rsidRPr="0066385B" w:rsidRDefault="007F0522" w:rsidP="0066385B">
      <w:pPr>
        <w:tabs>
          <w:tab w:val="left" w:pos="5670"/>
        </w:tabs>
        <w:jc w:val="both"/>
        <w:rPr>
          <w:rFonts w:asciiTheme="minorHAnsi" w:hAnsiTheme="minorHAnsi" w:cstheme="minorHAnsi"/>
          <w:sz w:val="22"/>
          <w:szCs w:val="22"/>
          <w:highlight w:val="yellow"/>
          <w:lang w:val="es-ES"/>
        </w:rPr>
      </w:pPr>
    </w:p>
    <w:p w14:paraId="1FB570E3" w14:textId="5B2C7580" w:rsidR="009A50BD" w:rsidRPr="0066385B" w:rsidRDefault="00D93A6C" w:rsidP="0066385B">
      <w:pPr>
        <w:pStyle w:val="Prrafodelista"/>
        <w:numPr>
          <w:ilvl w:val="0"/>
          <w:numId w:val="11"/>
        </w:num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El acuerdo de aprendizaje se acuerda y se firma por tres partes principales: el participante (o su tutor legal), la organización de envío y la organización de acogida</w:t>
      </w:r>
      <w:r w:rsidR="00735E21" w:rsidRPr="0066385B">
        <w:rPr>
          <w:rFonts w:asciiTheme="minorHAnsi" w:hAnsiTheme="minorHAnsi" w:cstheme="minorHAnsi"/>
          <w:sz w:val="22"/>
          <w:szCs w:val="22"/>
          <w:highlight w:val="yellow"/>
          <w:lang w:val="es-ES"/>
        </w:rPr>
        <w:t>.</w:t>
      </w:r>
      <w:r w:rsidR="00B5717B" w:rsidRPr="0066385B">
        <w:rPr>
          <w:rFonts w:asciiTheme="minorHAnsi" w:hAnsiTheme="minorHAnsi" w:cstheme="minorHAnsi"/>
          <w:sz w:val="22"/>
          <w:szCs w:val="22"/>
          <w:highlight w:val="yellow"/>
          <w:lang w:val="es-ES"/>
        </w:rPr>
        <w:t xml:space="preserve"> </w:t>
      </w:r>
    </w:p>
    <w:p w14:paraId="1E14EBAC" w14:textId="6C1ACCB7" w:rsidR="00D93A6C" w:rsidRPr="0066385B" w:rsidRDefault="00B5717B" w:rsidP="0066385B">
      <w:pPr>
        <w:pStyle w:val="Prrafodelista"/>
        <w:tabs>
          <w:tab w:val="left" w:pos="5670"/>
        </w:tabs>
        <w:spacing w:line="276" w:lineRule="auto"/>
        <w:ind w:left="785"/>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Para las actividades en grupo el acuerdo de aprendizaje únicamente se firma por parte de la</w:t>
      </w:r>
      <w:r w:rsidR="009A50BD" w:rsidRPr="0066385B">
        <w:rPr>
          <w:rFonts w:asciiTheme="minorHAnsi" w:hAnsiTheme="minorHAnsi" w:cstheme="minorHAnsi"/>
          <w:sz w:val="22"/>
          <w:szCs w:val="22"/>
          <w:highlight w:val="yellow"/>
          <w:lang w:val="es-ES"/>
        </w:rPr>
        <w:t xml:space="preserve"> organización de envío y la organización de acogida</w:t>
      </w:r>
    </w:p>
    <w:p w14:paraId="2CE84C25" w14:textId="377152E1" w:rsidR="007F0522" w:rsidRPr="0066385B" w:rsidRDefault="00D93A6C" w:rsidP="0066385B">
      <w:pPr>
        <w:pStyle w:val="Prrafodelista"/>
        <w:numPr>
          <w:ilvl w:val="0"/>
          <w:numId w:val="11"/>
        </w:numPr>
        <w:tabs>
          <w:tab w:val="left" w:pos="5670"/>
        </w:tabs>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Información sobre la movilidad de aprendizaje, incluyendo: </w:t>
      </w:r>
      <w:r w:rsidR="009A50BD" w:rsidRPr="0066385B">
        <w:rPr>
          <w:rFonts w:asciiTheme="minorHAnsi" w:hAnsiTheme="minorHAnsi" w:cstheme="minorHAnsi"/>
          <w:sz w:val="22"/>
          <w:szCs w:val="22"/>
          <w:highlight w:val="yellow"/>
          <w:lang w:val="es-ES"/>
        </w:rPr>
        <w:t>nivel</w:t>
      </w:r>
      <w:r w:rsidRPr="0066385B">
        <w:rPr>
          <w:rFonts w:asciiTheme="minorHAnsi" w:hAnsiTheme="minorHAnsi" w:cstheme="minorHAnsi"/>
          <w:sz w:val="22"/>
          <w:szCs w:val="22"/>
          <w:highlight w:val="yellow"/>
          <w:lang w:val="es-ES"/>
        </w:rPr>
        <w:t xml:space="preserve"> educativo, tipo de actividad, modalidad (física, combinada o virtual), fecha de inicio y fecha de finalización.</w:t>
      </w:r>
    </w:p>
    <w:p w14:paraId="66BDE2C8" w14:textId="25A9D30D"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Información sobre el programa de aprendizaje que está cursando el participante en la organización de envío (en el caso de los estudiantes</w:t>
      </w:r>
      <w:r w:rsidR="00221A28" w:rsidRPr="0066385B">
        <w:rPr>
          <w:rFonts w:asciiTheme="minorHAnsi" w:hAnsiTheme="minorHAnsi" w:cstheme="minorHAnsi"/>
          <w:sz w:val="22"/>
          <w:szCs w:val="22"/>
          <w:highlight w:val="yellow"/>
          <w:lang w:val="es-ES"/>
        </w:rPr>
        <w:t xml:space="preserve"> o alumnos</w:t>
      </w:r>
      <w:r w:rsidRPr="0066385B">
        <w:rPr>
          <w:rFonts w:asciiTheme="minorHAnsi" w:hAnsiTheme="minorHAnsi" w:cstheme="minorHAnsi"/>
          <w:sz w:val="22"/>
          <w:szCs w:val="22"/>
          <w:highlight w:val="yellow"/>
          <w:lang w:val="es-ES"/>
        </w:rPr>
        <w:t>) o su puesto actual (en el caso de miembros del personal)</w:t>
      </w:r>
      <w:r w:rsidR="00735E21" w:rsidRPr="0066385B">
        <w:rPr>
          <w:rFonts w:asciiTheme="minorHAnsi" w:hAnsiTheme="minorHAnsi" w:cstheme="minorHAnsi"/>
          <w:sz w:val="22"/>
          <w:szCs w:val="22"/>
          <w:highlight w:val="yellow"/>
          <w:lang w:val="es-ES"/>
        </w:rPr>
        <w:t>.</w:t>
      </w:r>
    </w:p>
    <w:p w14:paraId="1DB20D77" w14:textId="00A37D6B"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Una lista y descripción de los resultados de aprendizaje esperados</w:t>
      </w:r>
      <w:r w:rsidR="00735E21" w:rsidRPr="0066385B">
        <w:rPr>
          <w:rFonts w:asciiTheme="minorHAnsi" w:hAnsiTheme="minorHAnsi" w:cstheme="minorHAnsi"/>
          <w:sz w:val="22"/>
          <w:szCs w:val="22"/>
          <w:highlight w:val="yellow"/>
          <w:lang w:val="es-ES"/>
        </w:rPr>
        <w:t>.</w:t>
      </w:r>
    </w:p>
    <w:p w14:paraId="52BB5CE8" w14:textId="391829F0"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El programa de aprendizaje y las tareas del participante en la organización de acogida.</w:t>
      </w:r>
    </w:p>
    <w:p w14:paraId="78E7FF7A" w14:textId="4AF33897"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Seguimiento, tutorización y disposiciones para el apoyo del </w:t>
      </w:r>
      <w:r w:rsidR="008D7447" w:rsidRPr="0066385B">
        <w:rPr>
          <w:rFonts w:asciiTheme="minorHAnsi" w:hAnsiTheme="minorHAnsi" w:cstheme="minorHAnsi"/>
          <w:sz w:val="22"/>
          <w:szCs w:val="22"/>
          <w:highlight w:val="yellow"/>
          <w:lang w:val="es-ES"/>
        </w:rPr>
        <w:t>participante,</w:t>
      </w:r>
      <w:r w:rsidRPr="0066385B">
        <w:rPr>
          <w:rFonts w:asciiTheme="minorHAnsi" w:hAnsiTheme="minorHAnsi" w:cstheme="minorHAnsi"/>
          <w:sz w:val="22"/>
          <w:szCs w:val="22"/>
          <w:highlight w:val="yellow"/>
          <w:lang w:val="es-ES"/>
        </w:rPr>
        <w:t xml:space="preserve"> así como nombre y cargo de las personas responsables en las organizaciones de envío y de acogida</w:t>
      </w:r>
      <w:r w:rsidR="00735E21" w:rsidRPr="0066385B">
        <w:rPr>
          <w:rFonts w:asciiTheme="minorHAnsi" w:hAnsiTheme="minorHAnsi" w:cstheme="minorHAnsi"/>
          <w:sz w:val="22"/>
          <w:szCs w:val="22"/>
          <w:highlight w:val="yellow"/>
          <w:lang w:val="es-ES"/>
        </w:rPr>
        <w:t>.</w:t>
      </w:r>
    </w:p>
    <w:p w14:paraId="7740EB4B" w14:textId="3A9CCB5B"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Descripción del formato, criterios y procesos de evaluación de los resultados de aprendizaje</w:t>
      </w:r>
      <w:r w:rsidR="00735E21" w:rsidRPr="0066385B">
        <w:rPr>
          <w:rFonts w:asciiTheme="minorHAnsi" w:hAnsiTheme="minorHAnsi" w:cstheme="minorHAnsi"/>
          <w:sz w:val="22"/>
          <w:szCs w:val="22"/>
          <w:highlight w:val="yellow"/>
          <w:lang w:val="es-ES"/>
        </w:rPr>
        <w:t>.</w:t>
      </w:r>
    </w:p>
    <w:p w14:paraId="108FA5BE" w14:textId="4679A3FB" w:rsidR="007F0522" w:rsidRPr="0066385B" w:rsidRDefault="002E7E73"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 xml:space="preserve">Descripción de las condiciones y procesos de reconocimiento de los resultados de aprendizaje, así como de los documentos que deben emitirse por parte de la organización de envío o de la organización de acogida para garantizar la validez del proceso de reconocimiento. </w:t>
      </w:r>
    </w:p>
    <w:p w14:paraId="1DF894A9" w14:textId="44F52781" w:rsidR="00D93A6C" w:rsidRPr="0066385B" w:rsidRDefault="00D93A6C" w:rsidP="0066385B">
      <w:pPr>
        <w:pStyle w:val="Prrafodelista"/>
        <w:numPr>
          <w:ilvl w:val="0"/>
          <w:numId w:val="11"/>
        </w:numPr>
        <w:spacing w:line="276" w:lineRule="auto"/>
        <w:jc w:val="both"/>
        <w:rPr>
          <w:rFonts w:asciiTheme="minorHAnsi" w:hAnsiTheme="minorHAnsi" w:cstheme="minorHAnsi"/>
          <w:sz w:val="22"/>
          <w:szCs w:val="22"/>
          <w:highlight w:val="yellow"/>
          <w:lang w:val="es-ES"/>
        </w:rPr>
      </w:pPr>
      <w:r w:rsidRPr="0066385B">
        <w:rPr>
          <w:rFonts w:asciiTheme="minorHAnsi" w:hAnsiTheme="minorHAnsi" w:cstheme="minorHAnsi"/>
          <w:sz w:val="22"/>
          <w:szCs w:val="22"/>
          <w:highlight w:val="yellow"/>
          <w:lang w:val="es-ES"/>
        </w:rPr>
        <w:t>En caso de movilidades para estudiantes</w:t>
      </w:r>
      <w:r w:rsidR="00221A28" w:rsidRPr="0066385B">
        <w:rPr>
          <w:rFonts w:asciiTheme="minorHAnsi" w:hAnsiTheme="minorHAnsi" w:cstheme="minorHAnsi"/>
          <w:sz w:val="22"/>
          <w:szCs w:val="22"/>
          <w:highlight w:val="yellow"/>
          <w:lang w:val="es-ES"/>
        </w:rPr>
        <w:t xml:space="preserve"> o alumnos</w:t>
      </w:r>
      <w:r w:rsidRPr="0066385B">
        <w:rPr>
          <w:rFonts w:asciiTheme="minorHAnsi" w:hAnsiTheme="minorHAnsi" w:cstheme="minorHAnsi"/>
          <w:sz w:val="22"/>
          <w:szCs w:val="22"/>
          <w:highlight w:val="yellow"/>
          <w:lang w:val="es-ES"/>
        </w:rPr>
        <w:t>: información sobre cómo se reincorporarán a su centro de envío después de su movilidad (si procede)]</w:t>
      </w:r>
    </w:p>
    <w:p w14:paraId="35C66321" w14:textId="32ECEC90" w:rsidR="00262666" w:rsidRPr="0066385B" w:rsidRDefault="00262666" w:rsidP="0066385B">
      <w:pPr>
        <w:spacing w:line="276" w:lineRule="auto"/>
        <w:jc w:val="both"/>
        <w:rPr>
          <w:rFonts w:asciiTheme="minorHAnsi" w:hAnsiTheme="minorHAnsi" w:cstheme="minorHAnsi"/>
          <w:sz w:val="22"/>
          <w:szCs w:val="22"/>
          <w:highlight w:val="yellow"/>
          <w:lang w:val="es-ES"/>
        </w:rPr>
      </w:pPr>
    </w:p>
    <w:p w14:paraId="463C1266" w14:textId="099AB4D7" w:rsidR="00262666" w:rsidRPr="0066385B" w:rsidRDefault="00262666" w:rsidP="0066385B">
      <w:pPr>
        <w:spacing w:line="276" w:lineRule="auto"/>
        <w:jc w:val="both"/>
        <w:rPr>
          <w:rFonts w:asciiTheme="minorHAnsi" w:hAnsiTheme="minorHAnsi" w:cstheme="minorHAnsi"/>
          <w:sz w:val="22"/>
          <w:szCs w:val="22"/>
          <w:highlight w:val="yellow"/>
          <w:lang w:val="es-ES"/>
        </w:rPr>
      </w:pPr>
    </w:p>
    <w:p w14:paraId="7C579DDD" w14:textId="77777777" w:rsidR="00F66F07" w:rsidRPr="0066385B" w:rsidRDefault="00F66F07" w:rsidP="0066385B">
      <w:pPr>
        <w:tabs>
          <w:tab w:val="left" w:pos="1701"/>
        </w:tabs>
        <w:jc w:val="both"/>
        <w:rPr>
          <w:rFonts w:asciiTheme="minorHAnsi" w:hAnsiTheme="minorHAnsi" w:cstheme="minorHAnsi"/>
          <w:b/>
          <w:sz w:val="22"/>
          <w:szCs w:val="22"/>
          <w:lang w:val="es-ES"/>
        </w:rPr>
      </w:pPr>
    </w:p>
    <w:sectPr w:rsidR="00F66F07" w:rsidRPr="0066385B" w:rsidSect="004715FE">
      <w:footerReference w:type="default" r:id="rId12"/>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DE37A" w14:textId="77777777" w:rsidR="009E239C" w:rsidRDefault="009E239C">
      <w:r>
        <w:separator/>
      </w:r>
    </w:p>
  </w:endnote>
  <w:endnote w:type="continuationSeparator" w:id="0">
    <w:p w14:paraId="3D94C39B" w14:textId="77777777" w:rsidR="009E239C" w:rsidRDefault="009E239C">
      <w:r>
        <w:continuationSeparator/>
      </w:r>
    </w:p>
  </w:endnote>
  <w:endnote w:type="continuationNotice" w:id="1">
    <w:p w14:paraId="7BBEEFEC" w14:textId="77777777" w:rsidR="009E239C" w:rsidRDefault="009E23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1E795F63" w:rsidR="005D3071" w:rsidRDefault="005D3071"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382CDF">
      <w:rPr>
        <w:rStyle w:val="Nmerodepgina"/>
        <w:noProof/>
      </w:rPr>
      <w:t>8</w:t>
    </w:r>
    <w:r>
      <w:rPr>
        <w:rStyle w:val="Nmerodepgina"/>
      </w:rPr>
      <w:fldChar w:fldCharType="end"/>
    </w:r>
  </w:p>
  <w:p w14:paraId="568873F7" w14:textId="54D40A1B" w:rsidR="005D3071" w:rsidRDefault="005D3071" w:rsidP="00791EC6">
    <w:pPr>
      <w:pStyle w:val="Piedepgina"/>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A0079" w14:textId="77777777" w:rsidR="009E239C" w:rsidRDefault="009E239C">
      <w:r>
        <w:separator/>
      </w:r>
    </w:p>
  </w:footnote>
  <w:footnote w:type="continuationSeparator" w:id="0">
    <w:p w14:paraId="3C97A46D" w14:textId="77777777" w:rsidR="009E239C" w:rsidRDefault="009E239C">
      <w:r>
        <w:continuationSeparator/>
      </w:r>
    </w:p>
  </w:footnote>
  <w:footnote w:type="continuationNotice" w:id="1">
    <w:p w14:paraId="2D344D18" w14:textId="77777777" w:rsidR="009E239C" w:rsidRDefault="009E239C"/>
  </w:footnote>
  <w:footnote w:id="2">
    <w:p w14:paraId="5A94F371" w14:textId="7900513F" w:rsidR="001A7DD8" w:rsidRPr="00B67388" w:rsidRDefault="001A7DD8" w:rsidP="001A7DD8">
      <w:pPr>
        <w:spacing w:line="276" w:lineRule="auto"/>
        <w:jc w:val="both"/>
        <w:rPr>
          <w:rFonts w:asciiTheme="minorHAnsi" w:hAnsiTheme="minorHAnsi" w:cstheme="minorHAnsi"/>
          <w:lang w:val="es-ES"/>
        </w:rPr>
      </w:pPr>
      <w:r w:rsidRPr="00AB3DCA">
        <w:rPr>
          <w:rStyle w:val="Refdenotaalpie"/>
          <w:vertAlign w:val="superscript"/>
        </w:rPr>
        <w:footnoteRef/>
      </w:r>
      <w:r w:rsidRPr="00F26DF8">
        <w:rPr>
          <w:lang w:val="es-ES"/>
        </w:rPr>
        <w:t xml:space="preserve"> </w:t>
      </w:r>
      <w:r w:rsidRPr="003663CC">
        <w:rPr>
          <w:rFonts w:asciiTheme="minorHAnsi" w:hAnsiTheme="minorHAnsi" w:cstheme="minorHAnsi"/>
          <w:shd w:val="clear" w:color="auto" w:fill="FFFFB9"/>
          <w:lang w:val="es-ES"/>
        </w:rPr>
        <w:t>[</w:t>
      </w:r>
      <w:r w:rsidRPr="00F26DF8">
        <w:rPr>
          <w:rFonts w:asciiTheme="minorHAnsi" w:hAnsiTheme="minorHAnsi" w:cstheme="minorHAnsi"/>
          <w:highlight w:val="lightGray"/>
          <w:shd w:val="clear" w:color="auto" w:fill="FFFFB9"/>
          <w:lang w:val="es-ES"/>
        </w:rPr>
        <w:t>No es obligatorio hacer circular documentos con las firmas originales para el anexo de este documento</w:t>
      </w:r>
      <w:r w:rsidR="000D6E73" w:rsidRPr="00F26DF8">
        <w:rPr>
          <w:rFonts w:asciiTheme="minorHAnsi" w:hAnsiTheme="minorHAnsi" w:cstheme="minorHAnsi"/>
          <w:highlight w:val="lightGray"/>
          <w:shd w:val="clear" w:color="auto" w:fill="FFFFB9"/>
          <w:lang w:val="es-ES"/>
        </w:rPr>
        <w:t xml:space="preserve">: </w:t>
      </w:r>
      <w:r w:rsidRPr="00F26DF8">
        <w:rPr>
          <w:rFonts w:asciiTheme="minorHAnsi" w:hAnsiTheme="minorHAnsi" w:cstheme="minorHAnsi"/>
          <w:highlight w:val="lightGray"/>
          <w:shd w:val="clear" w:color="auto" w:fill="FFFFB9"/>
          <w:lang w:val="es-ES"/>
        </w:rPr>
        <w:t>se podrán admitir copias escaneadas de las firmas, así como firmas electrónicas, dependiendo de la legislación nacional.</w:t>
      </w:r>
      <w:r w:rsidRPr="00F26DF8">
        <w:rPr>
          <w:rFonts w:asciiTheme="minorHAnsi" w:hAnsiTheme="minorHAnsi" w:cstheme="minorHAnsi"/>
          <w:highlight w:val="lightGray"/>
          <w:lang w:val="es-ES"/>
        </w:rPr>
        <w:t>]</w:t>
      </w:r>
    </w:p>
    <w:p w14:paraId="48791621" w14:textId="2DA617C0" w:rsidR="001A7DD8" w:rsidRPr="00F26DF8" w:rsidRDefault="001A7DD8" w:rsidP="001A7DD8">
      <w:pPr>
        <w:pStyle w:val="Textonotapie"/>
        <w:ind w:left="0" w:firstLine="0"/>
        <w:rPr>
          <w:lang w:val="es-ES"/>
        </w:rPr>
      </w:pPr>
    </w:p>
  </w:footnote>
  <w:footnote w:id="3">
    <w:p w14:paraId="2E5CFC89" w14:textId="77777777" w:rsidR="00AC7FBD" w:rsidRPr="00512998" w:rsidRDefault="00AC7FBD" w:rsidP="00AC7FBD">
      <w:pPr>
        <w:pStyle w:val="Textonotapie"/>
        <w:ind w:left="360" w:hanging="360"/>
        <w:rPr>
          <w:ins w:id="1" w:author="Guisado Pérez, Ana" w:date="2024-06-03T09:16:00Z"/>
          <w:rFonts w:asciiTheme="minorHAnsi" w:hAnsiTheme="minorHAnsi" w:cstheme="minorHAnsi"/>
        </w:rPr>
      </w:pPr>
      <w:r w:rsidRPr="00512998">
        <w:rPr>
          <w:rStyle w:val="Refdenotaalpie"/>
          <w:rFonts w:asciiTheme="minorHAnsi" w:hAnsiTheme="minorHAnsi" w:cstheme="minorHAnsi"/>
        </w:rPr>
        <w:footnoteRef/>
      </w:r>
      <w:r w:rsidRPr="00512998">
        <w:rPr>
          <w:rFonts w:asciiTheme="minorHAnsi" w:hAnsiTheme="minorHAnsi" w:cstheme="minorHAnsi"/>
        </w:rPr>
        <w:t xml:space="preserve"> </w:t>
      </w:r>
      <w:r w:rsidRPr="00512998">
        <w:rPr>
          <w:rFonts w:asciiTheme="minorHAnsi" w:hAnsiTheme="minorHAnsi" w:cstheme="minorHAnsi"/>
        </w:rPr>
        <w:tab/>
      </w:r>
      <w:proofErr w:type="spellStart"/>
      <w:r w:rsidRPr="00512998">
        <w:rPr>
          <w:rFonts w:asciiTheme="minorHAnsi" w:hAnsiTheme="minorHAnsi" w:cstheme="minorHAnsi"/>
        </w:rPr>
        <w:t>Reglamento</w:t>
      </w:r>
      <w:proofErr w:type="spellEnd"/>
      <w:r w:rsidRPr="00512998">
        <w:rPr>
          <w:rFonts w:asciiTheme="minorHAnsi" w:hAnsiTheme="minorHAnsi" w:cstheme="minorHAnsi"/>
        </w:rPr>
        <w:t xml:space="preserve"> (UE) 2018/1725 del </w:t>
      </w:r>
      <w:proofErr w:type="spellStart"/>
      <w:r w:rsidRPr="00512998">
        <w:rPr>
          <w:rFonts w:asciiTheme="minorHAnsi" w:hAnsiTheme="minorHAnsi" w:cstheme="minorHAnsi"/>
        </w:rPr>
        <w:t>Parlamento</w:t>
      </w:r>
      <w:proofErr w:type="spellEnd"/>
      <w:r w:rsidRPr="00512998">
        <w:rPr>
          <w:rFonts w:asciiTheme="minorHAnsi" w:hAnsiTheme="minorHAnsi" w:cstheme="minorHAnsi"/>
        </w:rPr>
        <w:t xml:space="preserve"> </w:t>
      </w:r>
      <w:proofErr w:type="spellStart"/>
      <w:r w:rsidRPr="00512998">
        <w:rPr>
          <w:rFonts w:asciiTheme="minorHAnsi" w:hAnsiTheme="minorHAnsi" w:cstheme="minorHAnsi"/>
        </w:rPr>
        <w:t>Europeo</w:t>
      </w:r>
      <w:proofErr w:type="spellEnd"/>
      <w:r w:rsidRPr="00512998">
        <w:rPr>
          <w:rFonts w:asciiTheme="minorHAnsi" w:hAnsiTheme="minorHAnsi" w:cstheme="minorHAnsi"/>
        </w:rPr>
        <w:t xml:space="preserve"> y del </w:t>
      </w:r>
      <w:proofErr w:type="spellStart"/>
      <w:r w:rsidRPr="00512998">
        <w:rPr>
          <w:rFonts w:asciiTheme="minorHAnsi" w:hAnsiTheme="minorHAnsi" w:cstheme="minorHAnsi"/>
        </w:rPr>
        <w:t>Consejo</w:t>
      </w:r>
      <w:proofErr w:type="spellEnd"/>
      <w:r w:rsidRPr="00512998">
        <w:rPr>
          <w:rFonts w:asciiTheme="minorHAnsi" w:hAnsiTheme="minorHAnsi" w:cstheme="minorHAnsi"/>
        </w:rPr>
        <w:t xml:space="preserve">, de 23 de </w:t>
      </w:r>
      <w:proofErr w:type="spellStart"/>
      <w:r w:rsidRPr="00512998">
        <w:rPr>
          <w:rFonts w:asciiTheme="minorHAnsi" w:hAnsiTheme="minorHAnsi" w:cstheme="minorHAnsi"/>
        </w:rPr>
        <w:t>octubre</w:t>
      </w:r>
      <w:proofErr w:type="spellEnd"/>
      <w:r w:rsidRPr="00512998">
        <w:rPr>
          <w:rFonts w:asciiTheme="minorHAnsi" w:hAnsiTheme="minorHAnsi" w:cstheme="minorHAnsi"/>
        </w:rPr>
        <w:t xml:space="preserve"> de 2018, </w:t>
      </w:r>
      <w:proofErr w:type="spellStart"/>
      <w:r w:rsidRPr="00512998">
        <w:rPr>
          <w:rFonts w:asciiTheme="minorHAnsi" w:hAnsiTheme="minorHAnsi" w:cstheme="minorHAnsi"/>
        </w:rPr>
        <w:t>relativo</w:t>
      </w:r>
      <w:proofErr w:type="spellEnd"/>
      <w:r w:rsidRPr="00512998">
        <w:rPr>
          <w:rFonts w:asciiTheme="minorHAnsi" w:hAnsiTheme="minorHAnsi" w:cstheme="minorHAnsi"/>
        </w:rPr>
        <w:t xml:space="preserve"> a la </w:t>
      </w:r>
      <w:proofErr w:type="spellStart"/>
      <w:r w:rsidRPr="00512998">
        <w:rPr>
          <w:rFonts w:asciiTheme="minorHAnsi" w:hAnsiTheme="minorHAnsi" w:cstheme="minorHAnsi"/>
        </w:rPr>
        <w:t>protección</w:t>
      </w:r>
      <w:proofErr w:type="spellEnd"/>
      <w:r w:rsidRPr="00512998">
        <w:rPr>
          <w:rFonts w:asciiTheme="minorHAnsi" w:hAnsiTheme="minorHAnsi" w:cstheme="minorHAnsi"/>
        </w:rPr>
        <w:t xml:space="preserve"> de las </w:t>
      </w:r>
      <w:proofErr w:type="spellStart"/>
      <w:r w:rsidRPr="00512998">
        <w:rPr>
          <w:rFonts w:asciiTheme="minorHAnsi" w:hAnsiTheme="minorHAnsi" w:cstheme="minorHAnsi"/>
        </w:rPr>
        <w:t>personas</w:t>
      </w:r>
      <w:proofErr w:type="spellEnd"/>
      <w:r w:rsidRPr="00512998">
        <w:rPr>
          <w:rFonts w:asciiTheme="minorHAnsi" w:hAnsiTheme="minorHAnsi" w:cstheme="minorHAnsi"/>
        </w:rPr>
        <w:t xml:space="preserve"> </w:t>
      </w:r>
      <w:proofErr w:type="spellStart"/>
      <w:r w:rsidRPr="00512998">
        <w:rPr>
          <w:rFonts w:asciiTheme="minorHAnsi" w:hAnsiTheme="minorHAnsi" w:cstheme="minorHAnsi"/>
        </w:rPr>
        <w:t>físicas</w:t>
      </w:r>
      <w:proofErr w:type="spellEnd"/>
      <w:r w:rsidRPr="00512998">
        <w:rPr>
          <w:rFonts w:asciiTheme="minorHAnsi" w:hAnsiTheme="minorHAnsi" w:cstheme="minorHAnsi"/>
        </w:rPr>
        <w:t xml:space="preserve"> en lo que respecta al </w:t>
      </w:r>
      <w:proofErr w:type="spellStart"/>
      <w:r w:rsidRPr="00512998">
        <w:rPr>
          <w:rFonts w:asciiTheme="minorHAnsi" w:hAnsiTheme="minorHAnsi" w:cstheme="minorHAnsi"/>
        </w:rPr>
        <w:t>tratamiento</w:t>
      </w:r>
      <w:proofErr w:type="spellEnd"/>
      <w:r w:rsidRPr="00512998">
        <w:rPr>
          <w:rFonts w:asciiTheme="minorHAnsi" w:hAnsiTheme="minorHAnsi" w:cstheme="minorHAnsi"/>
        </w:rPr>
        <w:t xml:space="preserve"> de </w:t>
      </w:r>
      <w:proofErr w:type="spellStart"/>
      <w:r w:rsidRPr="00512998">
        <w:rPr>
          <w:rFonts w:asciiTheme="minorHAnsi" w:hAnsiTheme="minorHAnsi" w:cstheme="minorHAnsi"/>
        </w:rPr>
        <w:t>datos</w:t>
      </w:r>
      <w:proofErr w:type="spellEnd"/>
      <w:r w:rsidRPr="00512998">
        <w:rPr>
          <w:rFonts w:asciiTheme="minorHAnsi" w:hAnsiTheme="minorHAnsi" w:cstheme="minorHAnsi"/>
        </w:rPr>
        <w:t xml:space="preserve"> personales </w:t>
      </w:r>
      <w:proofErr w:type="spellStart"/>
      <w:r w:rsidRPr="00512998">
        <w:rPr>
          <w:rFonts w:asciiTheme="minorHAnsi" w:hAnsiTheme="minorHAnsi" w:cstheme="minorHAnsi"/>
        </w:rPr>
        <w:t>por</w:t>
      </w:r>
      <w:proofErr w:type="spellEnd"/>
      <w:r w:rsidRPr="00512998">
        <w:rPr>
          <w:rFonts w:asciiTheme="minorHAnsi" w:hAnsiTheme="minorHAnsi" w:cstheme="minorHAnsi"/>
        </w:rPr>
        <w:t xml:space="preserve"> las </w:t>
      </w:r>
      <w:proofErr w:type="spellStart"/>
      <w:r w:rsidRPr="00512998">
        <w:rPr>
          <w:rFonts w:asciiTheme="minorHAnsi" w:hAnsiTheme="minorHAnsi" w:cstheme="minorHAnsi"/>
        </w:rPr>
        <w:t>instituciones</w:t>
      </w:r>
      <w:proofErr w:type="spellEnd"/>
      <w:r w:rsidRPr="00512998">
        <w:rPr>
          <w:rFonts w:asciiTheme="minorHAnsi" w:hAnsiTheme="minorHAnsi" w:cstheme="minorHAnsi"/>
        </w:rPr>
        <w:t xml:space="preserve">, </w:t>
      </w:r>
      <w:proofErr w:type="spellStart"/>
      <w:r w:rsidRPr="00512998">
        <w:rPr>
          <w:rFonts w:asciiTheme="minorHAnsi" w:hAnsiTheme="minorHAnsi" w:cstheme="minorHAnsi"/>
        </w:rPr>
        <w:t>órganos</w:t>
      </w:r>
      <w:proofErr w:type="spellEnd"/>
      <w:r w:rsidRPr="00512998">
        <w:rPr>
          <w:rFonts w:asciiTheme="minorHAnsi" w:hAnsiTheme="minorHAnsi" w:cstheme="minorHAnsi"/>
        </w:rPr>
        <w:t xml:space="preserve"> y </w:t>
      </w:r>
      <w:proofErr w:type="spellStart"/>
      <w:r w:rsidRPr="00512998">
        <w:rPr>
          <w:rFonts w:asciiTheme="minorHAnsi" w:hAnsiTheme="minorHAnsi" w:cstheme="minorHAnsi"/>
        </w:rPr>
        <w:t>organismos</w:t>
      </w:r>
      <w:proofErr w:type="spellEnd"/>
      <w:r w:rsidRPr="00512998">
        <w:rPr>
          <w:rFonts w:asciiTheme="minorHAnsi" w:hAnsiTheme="minorHAnsi" w:cstheme="minorHAnsi"/>
        </w:rPr>
        <w:t xml:space="preserve"> de la </w:t>
      </w:r>
      <w:proofErr w:type="spellStart"/>
      <w:r w:rsidRPr="00512998">
        <w:rPr>
          <w:rFonts w:asciiTheme="minorHAnsi" w:hAnsiTheme="minorHAnsi" w:cstheme="minorHAnsi"/>
        </w:rPr>
        <w:t>Unión</w:t>
      </w:r>
      <w:proofErr w:type="spellEnd"/>
      <w:r w:rsidRPr="00512998">
        <w:rPr>
          <w:rFonts w:asciiTheme="minorHAnsi" w:hAnsiTheme="minorHAnsi" w:cstheme="minorHAnsi"/>
        </w:rPr>
        <w:t xml:space="preserve">, y a la libre </w:t>
      </w:r>
      <w:proofErr w:type="spellStart"/>
      <w:r w:rsidRPr="00512998">
        <w:rPr>
          <w:rFonts w:asciiTheme="minorHAnsi" w:hAnsiTheme="minorHAnsi" w:cstheme="minorHAnsi"/>
        </w:rPr>
        <w:t>circulación</w:t>
      </w:r>
      <w:proofErr w:type="spellEnd"/>
      <w:r w:rsidRPr="00512998">
        <w:rPr>
          <w:rFonts w:asciiTheme="minorHAnsi" w:hAnsiTheme="minorHAnsi" w:cstheme="minorHAnsi"/>
        </w:rPr>
        <w:t xml:space="preserve"> de </w:t>
      </w:r>
      <w:proofErr w:type="spellStart"/>
      <w:r w:rsidRPr="00512998">
        <w:rPr>
          <w:rFonts w:asciiTheme="minorHAnsi" w:hAnsiTheme="minorHAnsi" w:cstheme="minorHAnsi"/>
        </w:rPr>
        <w:t>esos</w:t>
      </w:r>
      <w:proofErr w:type="spellEnd"/>
      <w:r w:rsidRPr="00512998">
        <w:rPr>
          <w:rFonts w:asciiTheme="minorHAnsi" w:hAnsiTheme="minorHAnsi" w:cstheme="minorHAnsi"/>
        </w:rPr>
        <w:t xml:space="preserve"> </w:t>
      </w:r>
      <w:proofErr w:type="spellStart"/>
      <w:r w:rsidRPr="00512998">
        <w:rPr>
          <w:rFonts w:asciiTheme="minorHAnsi" w:hAnsiTheme="minorHAnsi" w:cstheme="minorHAnsi"/>
        </w:rPr>
        <w:t>datos</w:t>
      </w:r>
      <w:proofErr w:type="spellEnd"/>
      <w:r w:rsidRPr="00512998">
        <w:rPr>
          <w:rFonts w:asciiTheme="minorHAnsi" w:hAnsiTheme="minorHAnsi" w:cstheme="minorHAnsi"/>
        </w:rPr>
        <w:t xml:space="preserve">, y </w:t>
      </w:r>
      <w:proofErr w:type="spellStart"/>
      <w:r w:rsidRPr="00512998">
        <w:rPr>
          <w:rFonts w:asciiTheme="minorHAnsi" w:hAnsiTheme="minorHAnsi" w:cstheme="minorHAnsi"/>
        </w:rPr>
        <w:t>por</w:t>
      </w:r>
      <w:proofErr w:type="spellEnd"/>
      <w:r w:rsidRPr="00512998">
        <w:rPr>
          <w:rFonts w:asciiTheme="minorHAnsi" w:hAnsiTheme="minorHAnsi" w:cstheme="minorHAnsi"/>
        </w:rPr>
        <w:t xml:space="preserve"> el que se </w:t>
      </w:r>
      <w:proofErr w:type="spellStart"/>
      <w:r w:rsidRPr="00512998">
        <w:rPr>
          <w:rFonts w:asciiTheme="minorHAnsi" w:hAnsiTheme="minorHAnsi" w:cstheme="minorHAnsi"/>
        </w:rPr>
        <w:t>deroga</w:t>
      </w:r>
      <w:proofErr w:type="spellEnd"/>
      <w:r w:rsidRPr="00512998">
        <w:rPr>
          <w:rFonts w:asciiTheme="minorHAnsi" w:hAnsiTheme="minorHAnsi" w:cstheme="minorHAnsi"/>
        </w:rPr>
        <w:t xml:space="preserve"> el </w:t>
      </w:r>
      <w:proofErr w:type="spellStart"/>
      <w:r w:rsidRPr="00512998">
        <w:rPr>
          <w:rFonts w:asciiTheme="minorHAnsi" w:hAnsiTheme="minorHAnsi" w:cstheme="minorHAnsi"/>
        </w:rPr>
        <w:t>Reglamento</w:t>
      </w:r>
      <w:proofErr w:type="spellEnd"/>
      <w:r w:rsidRPr="00512998">
        <w:rPr>
          <w:rFonts w:asciiTheme="minorHAnsi" w:hAnsiTheme="minorHAnsi" w:cstheme="minorHAnsi"/>
        </w:rPr>
        <w:t xml:space="preserve"> (CE) </w:t>
      </w:r>
      <w:proofErr w:type="gramStart"/>
      <w:r w:rsidRPr="00512998">
        <w:rPr>
          <w:rFonts w:asciiTheme="minorHAnsi" w:hAnsiTheme="minorHAnsi" w:cstheme="minorHAnsi"/>
        </w:rPr>
        <w:t>n.º</w:t>
      </w:r>
      <w:proofErr w:type="gramEnd"/>
      <w:r w:rsidRPr="00512998">
        <w:rPr>
          <w:rFonts w:asciiTheme="minorHAnsi" w:hAnsiTheme="minorHAnsi" w:cstheme="minorHAnsi"/>
        </w:rPr>
        <w:t xml:space="preserve"> 45/2001 y la </w:t>
      </w:r>
      <w:proofErr w:type="spellStart"/>
      <w:r w:rsidRPr="00512998">
        <w:rPr>
          <w:rFonts w:asciiTheme="minorHAnsi" w:hAnsiTheme="minorHAnsi" w:cstheme="minorHAnsi"/>
        </w:rPr>
        <w:t>Decisión</w:t>
      </w:r>
      <w:proofErr w:type="spellEnd"/>
      <w:r w:rsidRPr="00512998">
        <w:rPr>
          <w:rFonts w:asciiTheme="minorHAnsi" w:hAnsiTheme="minorHAnsi" w:cstheme="minorHAnsi"/>
        </w:rPr>
        <w:t xml:space="preserve"> n.º 1247/2002/CE.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5F53B8D"/>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5" w15:restartNumberingAfterBreak="0">
    <w:nsid w:val="06051170"/>
    <w:multiLevelType w:val="hybridMultilevel"/>
    <w:tmpl w:val="75A6E4E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08E273FB"/>
    <w:multiLevelType w:val="hybridMultilevel"/>
    <w:tmpl w:val="5CC8D9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8"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D6F0950"/>
    <w:multiLevelType w:val="hybridMultilevel"/>
    <w:tmpl w:val="87AA1588"/>
    <w:lvl w:ilvl="0" w:tplc="8384CBEC">
      <w:start w:val="1"/>
      <w:numFmt w:val="lowerRoman"/>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E4650A9"/>
    <w:multiLevelType w:val="hybridMultilevel"/>
    <w:tmpl w:val="470AC79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9EE4294"/>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6"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7" w15:restartNumberingAfterBreak="0">
    <w:nsid w:val="2DF976A3"/>
    <w:multiLevelType w:val="hybridMultilevel"/>
    <w:tmpl w:val="09567C98"/>
    <w:lvl w:ilvl="0" w:tplc="353CB8C8">
      <w:start w:val="1"/>
      <w:numFmt w:val="lowerLetter"/>
      <w:lvlText w:val="%1."/>
      <w:lvlJc w:val="left"/>
      <w:pPr>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30461A"/>
    <w:multiLevelType w:val="hybridMultilevel"/>
    <w:tmpl w:val="4678FBFE"/>
    <w:lvl w:ilvl="0" w:tplc="0C0A0001">
      <w:start w:val="1"/>
      <w:numFmt w:val="bullet"/>
      <w:lvlText w:val=""/>
      <w:lvlJc w:val="left"/>
      <w:pPr>
        <w:ind w:left="720" w:hanging="360"/>
      </w:pPr>
      <w:rPr>
        <w:rFonts w:ascii="Symbol" w:hAnsi="Symbol" w:hint="default"/>
      </w:rPr>
    </w:lvl>
    <w:lvl w:ilvl="1" w:tplc="E922827A">
      <w:numFmt w:val="bullet"/>
      <w:lvlText w:val="-"/>
      <w:lvlJc w:val="left"/>
      <w:pPr>
        <w:ind w:left="1440" w:hanging="360"/>
      </w:pPr>
      <w:rPr>
        <w:rFonts w:ascii="Verdana" w:eastAsia="Times New Roman" w:hAnsi="Verdana"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21" w15:restartNumberingAfterBreak="0">
    <w:nsid w:val="44540B11"/>
    <w:multiLevelType w:val="hybridMultilevel"/>
    <w:tmpl w:val="44A87816"/>
    <w:lvl w:ilvl="0" w:tplc="080C0017">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D2D7C20"/>
    <w:multiLevelType w:val="hybridMultilevel"/>
    <w:tmpl w:val="D6C4B674"/>
    <w:lvl w:ilvl="0" w:tplc="002E51E4">
      <w:start w:val="1"/>
      <w:numFmt w:val="bullet"/>
      <w:lvlText w:val=""/>
      <w:lvlJc w:val="left"/>
      <w:pPr>
        <w:tabs>
          <w:tab w:val="num" w:pos="360"/>
        </w:tabs>
        <w:ind w:left="360" w:hanging="360"/>
      </w:pPr>
      <w:rPr>
        <w:rFonts w:ascii="Wingdings" w:hAnsi="Wingdings" w:hint="default"/>
        <w:color w:val="4AA55B"/>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2820F6"/>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4" w15:restartNumberingAfterBreak="0">
    <w:nsid w:val="5B2B42B5"/>
    <w:multiLevelType w:val="hybridMultilevel"/>
    <w:tmpl w:val="94DC5CF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26" w15:restartNumberingAfterBreak="0">
    <w:nsid w:val="5FDC414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7"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2"/>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3"/>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13"/>
  </w:num>
  <w:num w:numId="10">
    <w:abstractNumId w:val="1"/>
  </w:num>
  <w:num w:numId="11">
    <w:abstractNumId w:val="3"/>
  </w:num>
  <w:num w:numId="12">
    <w:abstractNumId w:val="16"/>
  </w:num>
  <w:num w:numId="13">
    <w:abstractNumId w:val="20"/>
  </w:num>
  <w:num w:numId="14">
    <w:abstractNumId w:val="6"/>
  </w:num>
  <w:num w:numId="15">
    <w:abstractNumId w:val="22"/>
  </w:num>
  <w:num w:numId="16">
    <w:abstractNumId w:val="26"/>
  </w:num>
  <w:num w:numId="17">
    <w:abstractNumId w:val="4"/>
  </w:num>
  <w:num w:numId="18">
    <w:abstractNumId w:val="15"/>
  </w:num>
  <w:num w:numId="19">
    <w:abstractNumId w:val="25"/>
  </w:num>
  <w:num w:numId="20">
    <w:abstractNumId w:val="23"/>
  </w:num>
  <w:num w:numId="21">
    <w:abstractNumId w:val="14"/>
  </w:num>
  <w:num w:numId="22">
    <w:abstractNumId w:val="28"/>
  </w:num>
  <w:num w:numId="23">
    <w:abstractNumId w:val="17"/>
  </w:num>
  <w:num w:numId="24">
    <w:abstractNumId w:val="21"/>
  </w:num>
  <w:num w:numId="25">
    <w:abstractNumId w:val="5"/>
  </w:num>
  <w:num w:numId="26">
    <w:abstractNumId w:val="10"/>
  </w:num>
  <w:num w:numId="27">
    <w:abstractNumId w:val="9"/>
  </w:num>
  <w:num w:numId="28">
    <w:abstractNumId w:val="24"/>
  </w:num>
  <w:num w:numId="29">
    <w:abstractNumId w:val="19"/>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sado Pérez, Ana">
    <w15:presenceInfo w15:providerId="Windows Live" w15:userId="02f983db3b83fd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fr-FR"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US" w:vendorID="64" w:dllVersion="0" w:nlCheck="1" w:checkStyle="0"/>
  <w:activeWritingStyle w:appName="MSWord" w:lang="pt-PT" w:vendorID="64" w:dllVersion="6" w:nlCheck="1" w:checkStyle="0"/>
  <w:activeWritingStyle w:appName="MSWord" w:lang="en-US" w:vendorID="64" w:dllVersion="6" w:nlCheck="1" w:checkStyle="1"/>
  <w:activeWritingStyle w:appName="MSWord" w:lang="nl-B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4D98"/>
    <w:rsid w:val="00007E7E"/>
    <w:rsid w:val="00010742"/>
    <w:rsid w:val="00011370"/>
    <w:rsid w:val="00011BEC"/>
    <w:rsid w:val="000121C3"/>
    <w:rsid w:val="00012759"/>
    <w:rsid w:val="0001397A"/>
    <w:rsid w:val="00021C7B"/>
    <w:rsid w:val="00023F60"/>
    <w:rsid w:val="00023FCB"/>
    <w:rsid w:val="000247F6"/>
    <w:rsid w:val="000255BD"/>
    <w:rsid w:val="00026A5D"/>
    <w:rsid w:val="000304C0"/>
    <w:rsid w:val="0003118E"/>
    <w:rsid w:val="000336C2"/>
    <w:rsid w:val="00034F7C"/>
    <w:rsid w:val="00040EC0"/>
    <w:rsid w:val="0004235D"/>
    <w:rsid w:val="0004400C"/>
    <w:rsid w:val="0004496A"/>
    <w:rsid w:val="00045C16"/>
    <w:rsid w:val="00047CBC"/>
    <w:rsid w:val="00050236"/>
    <w:rsid w:val="00054769"/>
    <w:rsid w:val="00056508"/>
    <w:rsid w:val="000565D0"/>
    <w:rsid w:val="00061712"/>
    <w:rsid w:val="00061899"/>
    <w:rsid w:val="00065470"/>
    <w:rsid w:val="00066568"/>
    <w:rsid w:val="0006734A"/>
    <w:rsid w:val="00067DF7"/>
    <w:rsid w:val="00072F93"/>
    <w:rsid w:val="0007638B"/>
    <w:rsid w:val="000771D1"/>
    <w:rsid w:val="000810D2"/>
    <w:rsid w:val="000810E1"/>
    <w:rsid w:val="0008321F"/>
    <w:rsid w:val="00083486"/>
    <w:rsid w:val="0008622F"/>
    <w:rsid w:val="00086583"/>
    <w:rsid w:val="00086AC6"/>
    <w:rsid w:val="00087C5E"/>
    <w:rsid w:val="000903A3"/>
    <w:rsid w:val="000912BD"/>
    <w:rsid w:val="00091FE9"/>
    <w:rsid w:val="00092A0E"/>
    <w:rsid w:val="00096566"/>
    <w:rsid w:val="00096BC8"/>
    <w:rsid w:val="000976DD"/>
    <w:rsid w:val="000A012E"/>
    <w:rsid w:val="000A2944"/>
    <w:rsid w:val="000A2C94"/>
    <w:rsid w:val="000A47CE"/>
    <w:rsid w:val="000A63DF"/>
    <w:rsid w:val="000A7007"/>
    <w:rsid w:val="000A7CB2"/>
    <w:rsid w:val="000B030C"/>
    <w:rsid w:val="000B3D42"/>
    <w:rsid w:val="000C2287"/>
    <w:rsid w:val="000C27B5"/>
    <w:rsid w:val="000C27BD"/>
    <w:rsid w:val="000C29EB"/>
    <w:rsid w:val="000C36A5"/>
    <w:rsid w:val="000C3B60"/>
    <w:rsid w:val="000C403C"/>
    <w:rsid w:val="000C4A19"/>
    <w:rsid w:val="000C50C7"/>
    <w:rsid w:val="000C5FD8"/>
    <w:rsid w:val="000C6290"/>
    <w:rsid w:val="000C69E1"/>
    <w:rsid w:val="000C7D70"/>
    <w:rsid w:val="000D0236"/>
    <w:rsid w:val="000D1664"/>
    <w:rsid w:val="000D2182"/>
    <w:rsid w:val="000D29E4"/>
    <w:rsid w:val="000D4B05"/>
    <w:rsid w:val="000D620A"/>
    <w:rsid w:val="000D6CCA"/>
    <w:rsid w:val="000D6E73"/>
    <w:rsid w:val="000E29CC"/>
    <w:rsid w:val="000E2C9F"/>
    <w:rsid w:val="000E3574"/>
    <w:rsid w:val="000E42FF"/>
    <w:rsid w:val="000E4A2B"/>
    <w:rsid w:val="000E4E46"/>
    <w:rsid w:val="000E502A"/>
    <w:rsid w:val="000E7625"/>
    <w:rsid w:val="000E7DD2"/>
    <w:rsid w:val="000E7E4A"/>
    <w:rsid w:val="000F2AFE"/>
    <w:rsid w:val="00100991"/>
    <w:rsid w:val="001011E6"/>
    <w:rsid w:val="001015CE"/>
    <w:rsid w:val="001029EB"/>
    <w:rsid w:val="001038E8"/>
    <w:rsid w:val="00105F02"/>
    <w:rsid w:val="001065E1"/>
    <w:rsid w:val="00106D1C"/>
    <w:rsid w:val="00107319"/>
    <w:rsid w:val="00112072"/>
    <w:rsid w:val="00112729"/>
    <w:rsid w:val="00113B26"/>
    <w:rsid w:val="001146B7"/>
    <w:rsid w:val="00115CF3"/>
    <w:rsid w:val="00115F24"/>
    <w:rsid w:val="00117A3E"/>
    <w:rsid w:val="00117B7D"/>
    <w:rsid w:val="00123387"/>
    <w:rsid w:val="00123CAA"/>
    <w:rsid w:val="0012428E"/>
    <w:rsid w:val="00126666"/>
    <w:rsid w:val="00127D9B"/>
    <w:rsid w:val="00134680"/>
    <w:rsid w:val="00136B3A"/>
    <w:rsid w:val="00137EB2"/>
    <w:rsid w:val="00140BEF"/>
    <w:rsid w:val="00140F2C"/>
    <w:rsid w:val="001412B6"/>
    <w:rsid w:val="00143C93"/>
    <w:rsid w:val="0015137D"/>
    <w:rsid w:val="00151597"/>
    <w:rsid w:val="00153C54"/>
    <w:rsid w:val="00155E95"/>
    <w:rsid w:val="00157053"/>
    <w:rsid w:val="0016070A"/>
    <w:rsid w:val="00162B2C"/>
    <w:rsid w:val="00163557"/>
    <w:rsid w:val="00164A3F"/>
    <w:rsid w:val="001651E3"/>
    <w:rsid w:val="00165EEA"/>
    <w:rsid w:val="0017079A"/>
    <w:rsid w:val="001708EB"/>
    <w:rsid w:val="00173F1A"/>
    <w:rsid w:val="00177439"/>
    <w:rsid w:val="0017759F"/>
    <w:rsid w:val="001776D8"/>
    <w:rsid w:val="00181E2A"/>
    <w:rsid w:val="001828AF"/>
    <w:rsid w:val="00183642"/>
    <w:rsid w:val="00185040"/>
    <w:rsid w:val="00187420"/>
    <w:rsid w:val="00190898"/>
    <w:rsid w:val="00191C6F"/>
    <w:rsid w:val="001936BE"/>
    <w:rsid w:val="001941B7"/>
    <w:rsid w:val="0019426C"/>
    <w:rsid w:val="00195803"/>
    <w:rsid w:val="00195F7E"/>
    <w:rsid w:val="00196285"/>
    <w:rsid w:val="001A019B"/>
    <w:rsid w:val="001A085C"/>
    <w:rsid w:val="001A0C20"/>
    <w:rsid w:val="001A34D2"/>
    <w:rsid w:val="001A530C"/>
    <w:rsid w:val="001A6282"/>
    <w:rsid w:val="001A6D10"/>
    <w:rsid w:val="001A7791"/>
    <w:rsid w:val="001A7DD8"/>
    <w:rsid w:val="001B0D5D"/>
    <w:rsid w:val="001B1BEF"/>
    <w:rsid w:val="001B250D"/>
    <w:rsid w:val="001B253D"/>
    <w:rsid w:val="001B36F1"/>
    <w:rsid w:val="001C03FA"/>
    <w:rsid w:val="001C10CB"/>
    <w:rsid w:val="001C171A"/>
    <w:rsid w:val="001C22C7"/>
    <w:rsid w:val="001C23A9"/>
    <w:rsid w:val="001C359A"/>
    <w:rsid w:val="001C50DB"/>
    <w:rsid w:val="001C5BA4"/>
    <w:rsid w:val="001C5EB7"/>
    <w:rsid w:val="001C7D24"/>
    <w:rsid w:val="001D0AE0"/>
    <w:rsid w:val="001D187B"/>
    <w:rsid w:val="001D2918"/>
    <w:rsid w:val="001D2957"/>
    <w:rsid w:val="001D3D5A"/>
    <w:rsid w:val="001D5160"/>
    <w:rsid w:val="001D5470"/>
    <w:rsid w:val="001E1465"/>
    <w:rsid w:val="001E21D0"/>
    <w:rsid w:val="001E2A47"/>
    <w:rsid w:val="001E2F88"/>
    <w:rsid w:val="001E44FB"/>
    <w:rsid w:val="001E500E"/>
    <w:rsid w:val="001E611A"/>
    <w:rsid w:val="001E7774"/>
    <w:rsid w:val="001E7D9A"/>
    <w:rsid w:val="001F0773"/>
    <w:rsid w:val="001F438E"/>
    <w:rsid w:val="001F4473"/>
    <w:rsid w:val="0020039C"/>
    <w:rsid w:val="00203BA2"/>
    <w:rsid w:val="00203C58"/>
    <w:rsid w:val="00203EB4"/>
    <w:rsid w:val="00204DC7"/>
    <w:rsid w:val="00204E80"/>
    <w:rsid w:val="0020541D"/>
    <w:rsid w:val="00205935"/>
    <w:rsid w:val="00205EF4"/>
    <w:rsid w:val="00206CA6"/>
    <w:rsid w:val="00207117"/>
    <w:rsid w:val="002073C4"/>
    <w:rsid w:val="002125B3"/>
    <w:rsid w:val="00213DE4"/>
    <w:rsid w:val="00217D54"/>
    <w:rsid w:val="00217D88"/>
    <w:rsid w:val="00221A28"/>
    <w:rsid w:val="00222A10"/>
    <w:rsid w:val="00223FF3"/>
    <w:rsid w:val="00224331"/>
    <w:rsid w:val="00225748"/>
    <w:rsid w:val="00226F95"/>
    <w:rsid w:val="002314D6"/>
    <w:rsid w:val="00231FF3"/>
    <w:rsid w:val="00232198"/>
    <w:rsid w:val="00232886"/>
    <w:rsid w:val="00232C31"/>
    <w:rsid w:val="00232FA3"/>
    <w:rsid w:val="00233226"/>
    <w:rsid w:val="002345BC"/>
    <w:rsid w:val="00234A76"/>
    <w:rsid w:val="00235040"/>
    <w:rsid w:val="00235465"/>
    <w:rsid w:val="002360C2"/>
    <w:rsid w:val="0023790E"/>
    <w:rsid w:val="00240F5F"/>
    <w:rsid w:val="002467E1"/>
    <w:rsid w:val="00246E6D"/>
    <w:rsid w:val="00246FAB"/>
    <w:rsid w:val="00247AED"/>
    <w:rsid w:val="00251990"/>
    <w:rsid w:val="00253AAD"/>
    <w:rsid w:val="00254A5F"/>
    <w:rsid w:val="002562E5"/>
    <w:rsid w:val="002570DE"/>
    <w:rsid w:val="002618A8"/>
    <w:rsid w:val="0026242A"/>
    <w:rsid w:val="00262666"/>
    <w:rsid w:val="00263097"/>
    <w:rsid w:val="00265EB8"/>
    <w:rsid w:val="00266434"/>
    <w:rsid w:val="00270D8F"/>
    <w:rsid w:val="002714DF"/>
    <w:rsid w:val="00273228"/>
    <w:rsid w:val="0027564B"/>
    <w:rsid w:val="0027675B"/>
    <w:rsid w:val="002817C0"/>
    <w:rsid w:val="00282AAC"/>
    <w:rsid w:val="00282D8C"/>
    <w:rsid w:val="00283380"/>
    <w:rsid w:val="002833DB"/>
    <w:rsid w:val="00283FFD"/>
    <w:rsid w:val="00284185"/>
    <w:rsid w:val="00284AC1"/>
    <w:rsid w:val="00286FCA"/>
    <w:rsid w:val="00287457"/>
    <w:rsid w:val="00291F41"/>
    <w:rsid w:val="00293AD0"/>
    <w:rsid w:val="00296A2C"/>
    <w:rsid w:val="002A586A"/>
    <w:rsid w:val="002A6B90"/>
    <w:rsid w:val="002B1D31"/>
    <w:rsid w:val="002B2D4B"/>
    <w:rsid w:val="002B3478"/>
    <w:rsid w:val="002B5140"/>
    <w:rsid w:val="002B578C"/>
    <w:rsid w:val="002B5E53"/>
    <w:rsid w:val="002B6CAB"/>
    <w:rsid w:val="002B6DE8"/>
    <w:rsid w:val="002C0796"/>
    <w:rsid w:val="002C24E2"/>
    <w:rsid w:val="002C2C88"/>
    <w:rsid w:val="002C3E24"/>
    <w:rsid w:val="002C5586"/>
    <w:rsid w:val="002C6C96"/>
    <w:rsid w:val="002D5FD9"/>
    <w:rsid w:val="002D6227"/>
    <w:rsid w:val="002D7C27"/>
    <w:rsid w:val="002E24F7"/>
    <w:rsid w:val="002E7E73"/>
    <w:rsid w:val="002F3579"/>
    <w:rsid w:val="002F5613"/>
    <w:rsid w:val="003003A0"/>
    <w:rsid w:val="003018B3"/>
    <w:rsid w:val="00302A2C"/>
    <w:rsid w:val="003034A6"/>
    <w:rsid w:val="00306A91"/>
    <w:rsid w:val="003111BF"/>
    <w:rsid w:val="00312DBD"/>
    <w:rsid w:val="00313A00"/>
    <w:rsid w:val="00313A99"/>
    <w:rsid w:val="003149AE"/>
    <w:rsid w:val="00314AAF"/>
    <w:rsid w:val="00316B1D"/>
    <w:rsid w:val="00317559"/>
    <w:rsid w:val="00321177"/>
    <w:rsid w:val="00321488"/>
    <w:rsid w:val="0032608F"/>
    <w:rsid w:val="00326C2B"/>
    <w:rsid w:val="00327163"/>
    <w:rsid w:val="00327246"/>
    <w:rsid w:val="00327ACC"/>
    <w:rsid w:val="003411E6"/>
    <w:rsid w:val="00341429"/>
    <w:rsid w:val="003415BB"/>
    <w:rsid w:val="00343276"/>
    <w:rsid w:val="00345899"/>
    <w:rsid w:val="00346DB9"/>
    <w:rsid w:val="003510C5"/>
    <w:rsid w:val="00352043"/>
    <w:rsid w:val="003520B2"/>
    <w:rsid w:val="00353ED3"/>
    <w:rsid w:val="00354C9C"/>
    <w:rsid w:val="00355362"/>
    <w:rsid w:val="00355B5C"/>
    <w:rsid w:val="0035677D"/>
    <w:rsid w:val="00356C06"/>
    <w:rsid w:val="00360E25"/>
    <w:rsid w:val="00361045"/>
    <w:rsid w:val="00361766"/>
    <w:rsid w:val="00361C12"/>
    <w:rsid w:val="0036201F"/>
    <w:rsid w:val="003660A1"/>
    <w:rsid w:val="003664C7"/>
    <w:rsid w:val="003668D9"/>
    <w:rsid w:val="00366B39"/>
    <w:rsid w:val="00366E7B"/>
    <w:rsid w:val="003707EE"/>
    <w:rsid w:val="00371629"/>
    <w:rsid w:val="0037251E"/>
    <w:rsid w:val="00373085"/>
    <w:rsid w:val="00374255"/>
    <w:rsid w:val="00374FA8"/>
    <w:rsid w:val="00377CA7"/>
    <w:rsid w:val="0038078D"/>
    <w:rsid w:val="00380C8E"/>
    <w:rsid w:val="0038107B"/>
    <w:rsid w:val="00381B58"/>
    <w:rsid w:val="003823D4"/>
    <w:rsid w:val="00382934"/>
    <w:rsid w:val="00382CDF"/>
    <w:rsid w:val="003834FE"/>
    <w:rsid w:val="00383559"/>
    <w:rsid w:val="003847E7"/>
    <w:rsid w:val="00387916"/>
    <w:rsid w:val="00387C4F"/>
    <w:rsid w:val="00392103"/>
    <w:rsid w:val="00394FF7"/>
    <w:rsid w:val="00395156"/>
    <w:rsid w:val="00395A32"/>
    <w:rsid w:val="0039683B"/>
    <w:rsid w:val="0039772A"/>
    <w:rsid w:val="003A07D2"/>
    <w:rsid w:val="003A12F7"/>
    <w:rsid w:val="003A17AC"/>
    <w:rsid w:val="003A1D8E"/>
    <w:rsid w:val="003A410B"/>
    <w:rsid w:val="003A428E"/>
    <w:rsid w:val="003A6DDC"/>
    <w:rsid w:val="003B1037"/>
    <w:rsid w:val="003B249D"/>
    <w:rsid w:val="003B2A22"/>
    <w:rsid w:val="003B3CD9"/>
    <w:rsid w:val="003B5F25"/>
    <w:rsid w:val="003B76B9"/>
    <w:rsid w:val="003C111F"/>
    <w:rsid w:val="003C49F3"/>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B5C"/>
    <w:rsid w:val="003E13DC"/>
    <w:rsid w:val="003E19E4"/>
    <w:rsid w:val="003E1E00"/>
    <w:rsid w:val="003E2DA1"/>
    <w:rsid w:val="003E5095"/>
    <w:rsid w:val="003E7270"/>
    <w:rsid w:val="003F2CF2"/>
    <w:rsid w:val="003F5234"/>
    <w:rsid w:val="00400C14"/>
    <w:rsid w:val="00401A4E"/>
    <w:rsid w:val="0040237B"/>
    <w:rsid w:val="00402A0B"/>
    <w:rsid w:val="00402A15"/>
    <w:rsid w:val="00402E5A"/>
    <w:rsid w:val="0040493A"/>
    <w:rsid w:val="00405B0F"/>
    <w:rsid w:val="00407F54"/>
    <w:rsid w:val="00410719"/>
    <w:rsid w:val="00410D9B"/>
    <w:rsid w:val="00411220"/>
    <w:rsid w:val="00412CD1"/>
    <w:rsid w:val="004163A6"/>
    <w:rsid w:val="00416966"/>
    <w:rsid w:val="004208C1"/>
    <w:rsid w:val="00421299"/>
    <w:rsid w:val="0042197C"/>
    <w:rsid w:val="00423527"/>
    <w:rsid w:val="0042577D"/>
    <w:rsid w:val="00425895"/>
    <w:rsid w:val="00425F38"/>
    <w:rsid w:val="00431D16"/>
    <w:rsid w:val="00431FB0"/>
    <w:rsid w:val="004331BE"/>
    <w:rsid w:val="00434A57"/>
    <w:rsid w:val="00436EFB"/>
    <w:rsid w:val="00437077"/>
    <w:rsid w:val="00437D84"/>
    <w:rsid w:val="00440189"/>
    <w:rsid w:val="004414B6"/>
    <w:rsid w:val="0044285E"/>
    <w:rsid w:val="00444345"/>
    <w:rsid w:val="004465EC"/>
    <w:rsid w:val="00447E29"/>
    <w:rsid w:val="0045023F"/>
    <w:rsid w:val="00450DFD"/>
    <w:rsid w:val="0045404C"/>
    <w:rsid w:val="004556C2"/>
    <w:rsid w:val="00457616"/>
    <w:rsid w:val="0046037D"/>
    <w:rsid w:val="0046150D"/>
    <w:rsid w:val="00461599"/>
    <w:rsid w:val="0046323C"/>
    <w:rsid w:val="0046560C"/>
    <w:rsid w:val="004661D6"/>
    <w:rsid w:val="004675C1"/>
    <w:rsid w:val="004715FE"/>
    <w:rsid w:val="00472559"/>
    <w:rsid w:val="0047325C"/>
    <w:rsid w:val="004749DC"/>
    <w:rsid w:val="00475044"/>
    <w:rsid w:val="00475087"/>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3256"/>
    <w:rsid w:val="004A4617"/>
    <w:rsid w:val="004B02FD"/>
    <w:rsid w:val="004B05DE"/>
    <w:rsid w:val="004B15AC"/>
    <w:rsid w:val="004B196D"/>
    <w:rsid w:val="004B2AEB"/>
    <w:rsid w:val="004B49BE"/>
    <w:rsid w:val="004B7429"/>
    <w:rsid w:val="004C30F7"/>
    <w:rsid w:val="004C31BC"/>
    <w:rsid w:val="004C32C0"/>
    <w:rsid w:val="004C332D"/>
    <w:rsid w:val="004C5B88"/>
    <w:rsid w:val="004C64D5"/>
    <w:rsid w:val="004D0117"/>
    <w:rsid w:val="004D16F1"/>
    <w:rsid w:val="004D1AFF"/>
    <w:rsid w:val="004D1D09"/>
    <w:rsid w:val="004D5A65"/>
    <w:rsid w:val="004D7819"/>
    <w:rsid w:val="004E17F6"/>
    <w:rsid w:val="004E19BA"/>
    <w:rsid w:val="004E363F"/>
    <w:rsid w:val="004E3FB8"/>
    <w:rsid w:val="004E4E61"/>
    <w:rsid w:val="004E5E6F"/>
    <w:rsid w:val="004E678E"/>
    <w:rsid w:val="004F0B00"/>
    <w:rsid w:val="004F2E59"/>
    <w:rsid w:val="004F3DA5"/>
    <w:rsid w:val="004F5742"/>
    <w:rsid w:val="004F5D80"/>
    <w:rsid w:val="004F6A0D"/>
    <w:rsid w:val="00501969"/>
    <w:rsid w:val="00503454"/>
    <w:rsid w:val="00505506"/>
    <w:rsid w:val="00505C4D"/>
    <w:rsid w:val="00505F02"/>
    <w:rsid w:val="00506822"/>
    <w:rsid w:val="005109E3"/>
    <w:rsid w:val="00511293"/>
    <w:rsid w:val="005112FF"/>
    <w:rsid w:val="00513569"/>
    <w:rsid w:val="00513E8D"/>
    <w:rsid w:val="00514C5E"/>
    <w:rsid w:val="00515EDE"/>
    <w:rsid w:val="00517E2E"/>
    <w:rsid w:val="00522170"/>
    <w:rsid w:val="00522CD5"/>
    <w:rsid w:val="00524405"/>
    <w:rsid w:val="005266B6"/>
    <w:rsid w:val="00526CD4"/>
    <w:rsid w:val="0053072F"/>
    <w:rsid w:val="00531598"/>
    <w:rsid w:val="00531E8F"/>
    <w:rsid w:val="0053707B"/>
    <w:rsid w:val="005413BB"/>
    <w:rsid w:val="0054215F"/>
    <w:rsid w:val="00542C65"/>
    <w:rsid w:val="005433FA"/>
    <w:rsid w:val="00544460"/>
    <w:rsid w:val="00547425"/>
    <w:rsid w:val="00547F23"/>
    <w:rsid w:val="005514ED"/>
    <w:rsid w:val="005543BA"/>
    <w:rsid w:val="00554628"/>
    <w:rsid w:val="00554E35"/>
    <w:rsid w:val="00555482"/>
    <w:rsid w:val="005567B2"/>
    <w:rsid w:val="005579EF"/>
    <w:rsid w:val="00560B13"/>
    <w:rsid w:val="0056316C"/>
    <w:rsid w:val="00563976"/>
    <w:rsid w:val="00564B49"/>
    <w:rsid w:val="00566BA5"/>
    <w:rsid w:val="00567F0A"/>
    <w:rsid w:val="00570CE0"/>
    <w:rsid w:val="00571C12"/>
    <w:rsid w:val="005735D7"/>
    <w:rsid w:val="0057416A"/>
    <w:rsid w:val="005749BD"/>
    <w:rsid w:val="0057588E"/>
    <w:rsid w:val="005770EC"/>
    <w:rsid w:val="005834AC"/>
    <w:rsid w:val="00583BD1"/>
    <w:rsid w:val="005842D3"/>
    <w:rsid w:val="0058647D"/>
    <w:rsid w:val="00586808"/>
    <w:rsid w:val="00586C78"/>
    <w:rsid w:val="0058729F"/>
    <w:rsid w:val="00594C90"/>
    <w:rsid w:val="00597E9F"/>
    <w:rsid w:val="005A0CA7"/>
    <w:rsid w:val="005A24DA"/>
    <w:rsid w:val="005A399E"/>
    <w:rsid w:val="005A42FA"/>
    <w:rsid w:val="005A5156"/>
    <w:rsid w:val="005A573E"/>
    <w:rsid w:val="005A6369"/>
    <w:rsid w:val="005B0D5C"/>
    <w:rsid w:val="005B3C36"/>
    <w:rsid w:val="005B425F"/>
    <w:rsid w:val="005B4538"/>
    <w:rsid w:val="005B71A9"/>
    <w:rsid w:val="005B72FD"/>
    <w:rsid w:val="005B74A0"/>
    <w:rsid w:val="005C0277"/>
    <w:rsid w:val="005C0BDF"/>
    <w:rsid w:val="005C393B"/>
    <w:rsid w:val="005C5083"/>
    <w:rsid w:val="005C5B95"/>
    <w:rsid w:val="005C7136"/>
    <w:rsid w:val="005C78C2"/>
    <w:rsid w:val="005D3071"/>
    <w:rsid w:val="005D53D1"/>
    <w:rsid w:val="005D5473"/>
    <w:rsid w:val="005D65FD"/>
    <w:rsid w:val="005D6A11"/>
    <w:rsid w:val="005E0B96"/>
    <w:rsid w:val="005E0D26"/>
    <w:rsid w:val="005E17D7"/>
    <w:rsid w:val="005E1E34"/>
    <w:rsid w:val="005E2E84"/>
    <w:rsid w:val="005E3617"/>
    <w:rsid w:val="005E412F"/>
    <w:rsid w:val="005E4A67"/>
    <w:rsid w:val="005E5470"/>
    <w:rsid w:val="005E776D"/>
    <w:rsid w:val="005F56D7"/>
    <w:rsid w:val="005F759E"/>
    <w:rsid w:val="005F7658"/>
    <w:rsid w:val="005F77D3"/>
    <w:rsid w:val="00602C59"/>
    <w:rsid w:val="006048C0"/>
    <w:rsid w:val="00605365"/>
    <w:rsid w:val="00605BF9"/>
    <w:rsid w:val="00607597"/>
    <w:rsid w:val="00607E3F"/>
    <w:rsid w:val="00621DE5"/>
    <w:rsid w:val="00622064"/>
    <w:rsid w:val="006224A0"/>
    <w:rsid w:val="00622B3C"/>
    <w:rsid w:val="00623073"/>
    <w:rsid w:val="006234B1"/>
    <w:rsid w:val="00624EDA"/>
    <w:rsid w:val="00625DE5"/>
    <w:rsid w:val="00626B93"/>
    <w:rsid w:val="00626F34"/>
    <w:rsid w:val="00630EC2"/>
    <w:rsid w:val="00634031"/>
    <w:rsid w:val="00634540"/>
    <w:rsid w:val="006410BB"/>
    <w:rsid w:val="00642578"/>
    <w:rsid w:val="0064265F"/>
    <w:rsid w:val="00643709"/>
    <w:rsid w:val="006444EB"/>
    <w:rsid w:val="0064462C"/>
    <w:rsid w:val="00644EEB"/>
    <w:rsid w:val="00645A28"/>
    <w:rsid w:val="00645F3B"/>
    <w:rsid w:val="00646542"/>
    <w:rsid w:val="00646D58"/>
    <w:rsid w:val="00646E04"/>
    <w:rsid w:val="00647CF4"/>
    <w:rsid w:val="006561CC"/>
    <w:rsid w:val="00656FC4"/>
    <w:rsid w:val="006575B8"/>
    <w:rsid w:val="00657766"/>
    <w:rsid w:val="006602AE"/>
    <w:rsid w:val="006620C8"/>
    <w:rsid w:val="006636DA"/>
    <w:rsid w:val="0066385B"/>
    <w:rsid w:val="006645EC"/>
    <w:rsid w:val="00664E6C"/>
    <w:rsid w:val="006663E4"/>
    <w:rsid w:val="00666521"/>
    <w:rsid w:val="0066654B"/>
    <w:rsid w:val="00667CAF"/>
    <w:rsid w:val="0067005F"/>
    <w:rsid w:val="00671045"/>
    <w:rsid w:val="006720F0"/>
    <w:rsid w:val="006741DF"/>
    <w:rsid w:val="00674557"/>
    <w:rsid w:val="0067458B"/>
    <w:rsid w:val="00674B7A"/>
    <w:rsid w:val="006762F6"/>
    <w:rsid w:val="0068073E"/>
    <w:rsid w:val="0068370C"/>
    <w:rsid w:val="00683F79"/>
    <w:rsid w:val="00690D2B"/>
    <w:rsid w:val="00692A21"/>
    <w:rsid w:val="0069379A"/>
    <w:rsid w:val="00696D8D"/>
    <w:rsid w:val="006973AD"/>
    <w:rsid w:val="00697906"/>
    <w:rsid w:val="006A4001"/>
    <w:rsid w:val="006A5387"/>
    <w:rsid w:val="006A5D6E"/>
    <w:rsid w:val="006A7FC4"/>
    <w:rsid w:val="006B136B"/>
    <w:rsid w:val="006B2A0D"/>
    <w:rsid w:val="006B6046"/>
    <w:rsid w:val="006B6D20"/>
    <w:rsid w:val="006B76CA"/>
    <w:rsid w:val="006B798C"/>
    <w:rsid w:val="006C2F7B"/>
    <w:rsid w:val="006C3067"/>
    <w:rsid w:val="006C30D8"/>
    <w:rsid w:val="006C3D08"/>
    <w:rsid w:val="006C625C"/>
    <w:rsid w:val="006C6B7E"/>
    <w:rsid w:val="006D1ECB"/>
    <w:rsid w:val="006D1FA5"/>
    <w:rsid w:val="006D4060"/>
    <w:rsid w:val="006D5C61"/>
    <w:rsid w:val="006D6268"/>
    <w:rsid w:val="006D6AD6"/>
    <w:rsid w:val="006D7101"/>
    <w:rsid w:val="006D72FD"/>
    <w:rsid w:val="006E02F2"/>
    <w:rsid w:val="006E09AF"/>
    <w:rsid w:val="006E53BF"/>
    <w:rsid w:val="006E53CD"/>
    <w:rsid w:val="006F2314"/>
    <w:rsid w:val="006F300E"/>
    <w:rsid w:val="006F3FB7"/>
    <w:rsid w:val="006F4714"/>
    <w:rsid w:val="006F6F27"/>
    <w:rsid w:val="00700601"/>
    <w:rsid w:val="007006E9"/>
    <w:rsid w:val="007021B2"/>
    <w:rsid w:val="00704355"/>
    <w:rsid w:val="007043E6"/>
    <w:rsid w:val="007056DB"/>
    <w:rsid w:val="00706D64"/>
    <w:rsid w:val="007078D2"/>
    <w:rsid w:val="00710BD5"/>
    <w:rsid w:val="007123CA"/>
    <w:rsid w:val="00712CFB"/>
    <w:rsid w:val="00716BF0"/>
    <w:rsid w:val="00717E5C"/>
    <w:rsid w:val="0072221F"/>
    <w:rsid w:val="00723C4C"/>
    <w:rsid w:val="00723F7E"/>
    <w:rsid w:val="0072418D"/>
    <w:rsid w:val="007248EC"/>
    <w:rsid w:val="00725208"/>
    <w:rsid w:val="00730DAF"/>
    <w:rsid w:val="007340D4"/>
    <w:rsid w:val="00734410"/>
    <w:rsid w:val="00735E06"/>
    <w:rsid w:val="00735E21"/>
    <w:rsid w:val="007360C4"/>
    <w:rsid w:val="007405EF"/>
    <w:rsid w:val="0074075F"/>
    <w:rsid w:val="0074299F"/>
    <w:rsid w:val="007454B1"/>
    <w:rsid w:val="00746C6A"/>
    <w:rsid w:val="007501CB"/>
    <w:rsid w:val="007509F9"/>
    <w:rsid w:val="00750A2C"/>
    <w:rsid w:val="007515AE"/>
    <w:rsid w:val="00757406"/>
    <w:rsid w:val="00757EBD"/>
    <w:rsid w:val="00761BD1"/>
    <w:rsid w:val="0076315A"/>
    <w:rsid w:val="00767E5E"/>
    <w:rsid w:val="007759B6"/>
    <w:rsid w:val="00775D13"/>
    <w:rsid w:val="00776F3D"/>
    <w:rsid w:val="00780990"/>
    <w:rsid w:val="00784469"/>
    <w:rsid w:val="00784CDD"/>
    <w:rsid w:val="007871AD"/>
    <w:rsid w:val="007873A4"/>
    <w:rsid w:val="0079097A"/>
    <w:rsid w:val="00791325"/>
    <w:rsid w:val="00791896"/>
    <w:rsid w:val="00791EC6"/>
    <w:rsid w:val="0079267E"/>
    <w:rsid w:val="007937E9"/>
    <w:rsid w:val="0079759B"/>
    <w:rsid w:val="007A0DCD"/>
    <w:rsid w:val="007A1E78"/>
    <w:rsid w:val="007A2970"/>
    <w:rsid w:val="007A4B08"/>
    <w:rsid w:val="007A5668"/>
    <w:rsid w:val="007A5A5D"/>
    <w:rsid w:val="007A5B9F"/>
    <w:rsid w:val="007B21DC"/>
    <w:rsid w:val="007B27D2"/>
    <w:rsid w:val="007B28BF"/>
    <w:rsid w:val="007B2E80"/>
    <w:rsid w:val="007B2F37"/>
    <w:rsid w:val="007B394F"/>
    <w:rsid w:val="007B42D2"/>
    <w:rsid w:val="007B740E"/>
    <w:rsid w:val="007B7BC9"/>
    <w:rsid w:val="007C1993"/>
    <w:rsid w:val="007C33E6"/>
    <w:rsid w:val="007C6CDC"/>
    <w:rsid w:val="007D1362"/>
    <w:rsid w:val="007D1D74"/>
    <w:rsid w:val="007D2A4F"/>
    <w:rsid w:val="007D2E98"/>
    <w:rsid w:val="007D3E5D"/>
    <w:rsid w:val="007D6BFF"/>
    <w:rsid w:val="007D7DA0"/>
    <w:rsid w:val="007E3695"/>
    <w:rsid w:val="007E4315"/>
    <w:rsid w:val="007E636F"/>
    <w:rsid w:val="007E6BCA"/>
    <w:rsid w:val="007F0363"/>
    <w:rsid w:val="007F0522"/>
    <w:rsid w:val="007F058A"/>
    <w:rsid w:val="007F4958"/>
    <w:rsid w:val="007F7053"/>
    <w:rsid w:val="007F77EE"/>
    <w:rsid w:val="007F7F20"/>
    <w:rsid w:val="00800FF0"/>
    <w:rsid w:val="00801114"/>
    <w:rsid w:val="00803814"/>
    <w:rsid w:val="00804F6B"/>
    <w:rsid w:val="00806E28"/>
    <w:rsid w:val="00807583"/>
    <w:rsid w:val="00812B54"/>
    <w:rsid w:val="00812C55"/>
    <w:rsid w:val="00813B9C"/>
    <w:rsid w:val="008148A3"/>
    <w:rsid w:val="00815681"/>
    <w:rsid w:val="0082163D"/>
    <w:rsid w:val="00822AE7"/>
    <w:rsid w:val="00824DF4"/>
    <w:rsid w:val="00824DF7"/>
    <w:rsid w:val="00824FCA"/>
    <w:rsid w:val="00825659"/>
    <w:rsid w:val="0083002E"/>
    <w:rsid w:val="00830FDB"/>
    <w:rsid w:val="008321F0"/>
    <w:rsid w:val="008327F2"/>
    <w:rsid w:val="00832C85"/>
    <w:rsid w:val="00837937"/>
    <w:rsid w:val="0084210E"/>
    <w:rsid w:val="00843343"/>
    <w:rsid w:val="0084593B"/>
    <w:rsid w:val="00845F07"/>
    <w:rsid w:val="0085498E"/>
    <w:rsid w:val="008566BB"/>
    <w:rsid w:val="008566E3"/>
    <w:rsid w:val="00857445"/>
    <w:rsid w:val="008605BE"/>
    <w:rsid w:val="00863461"/>
    <w:rsid w:val="00867D01"/>
    <w:rsid w:val="00871E34"/>
    <w:rsid w:val="008721BE"/>
    <w:rsid w:val="008742B1"/>
    <w:rsid w:val="00874A80"/>
    <w:rsid w:val="00880F1C"/>
    <w:rsid w:val="008813AE"/>
    <w:rsid w:val="008817C6"/>
    <w:rsid w:val="0088262D"/>
    <w:rsid w:val="008827F1"/>
    <w:rsid w:val="0088570D"/>
    <w:rsid w:val="00886BE9"/>
    <w:rsid w:val="00887956"/>
    <w:rsid w:val="008977A6"/>
    <w:rsid w:val="008A3683"/>
    <w:rsid w:val="008A3E4A"/>
    <w:rsid w:val="008A79EA"/>
    <w:rsid w:val="008B06BB"/>
    <w:rsid w:val="008B19B0"/>
    <w:rsid w:val="008B2F60"/>
    <w:rsid w:val="008B3663"/>
    <w:rsid w:val="008B3F89"/>
    <w:rsid w:val="008B4A57"/>
    <w:rsid w:val="008B58F7"/>
    <w:rsid w:val="008B5AE9"/>
    <w:rsid w:val="008B613D"/>
    <w:rsid w:val="008C165E"/>
    <w:rsid w:val="008C5EC5"/>
    <w:rsid w:val="008C5F2A"/>
    <w:rsid w:val="008C6073"/>
    <w:rsid w:val="008D0220"/>
    <w:rsid w:val="008D1232"/>
    <w:rsid w:val="008D12BC"/>
    <w:rsid w:val="008D3DC3"/>
    <w:rsid w:val="008D5071"/>
    <w:rsid w:val="008D578B"/>
    <w:rsid w:val="008D59C3"/>
    <w:rsid w:val="008D7447"/>
    <w:rsid w:val="008D7FE8"/>
    <w:rsid w:val="008E3612"/>
    <w:rsid w:val="008E3B09"/>
    <w:rsid w:val="008E4A6B"/>
    <w:rsid w:val="008E4D5A"/>
    <w:rsid w:val="008E6D71"/>
    <w:rsid w:val="008F0EF5"/>
    <w:rsid w:val="008F1241"/>
    <w:rsid w:val="008F2484"/>
    <w:rsid w:val="008F387D"/>
    <w:rsid w:val="008F4072"/>
    <w:rsid w:val="009005A1"/>
    <w:rsid w:val="009036DE"/>
    <w:rsid w:val="00903E9C"/>
    <w:rsid w:val="00905123"/>
    <w:rsid w:val="0090579E"/>
    <w:rsid w:val="00905F07"/>
    <w:rsid w:val="0091064A"/>
    <w:rsid w:val="0091095A"/>
    <w:rsid w:val="00912337"/>
    <w:rsid w:val="009128C3"/>
    <w:rsid w:val="0091296D"/>
    <w:rsid w:val="0091365D"/>
    <w:rsid w:val="009139E6"/>
    <w:rsid w:val="00914346"/>
    <w:rsid w:val="00914AB4"/>
    <w:rsid w:val="00920AEB"/>
    <w:rsid w:val="009218C1"/>
    <w:rsid w:val="00921DB0"/>
    <w:rsid w:val="00923234"/>
    <w:rsid w:val="00924103"/>
    <w:rsid w:val="00924135"/>
    <w:rsid w:val="00924D53"/>
    <w:rsid w:val="009255A0"/>
    <w:rsid w:val="009301B9"/>
    <w:rsid w:val="009302C3"/>
    <w:rsid w:val="0093034B"/>
    <w:rsid w:val="0093210B"/>
    <w:rsid w:val="0093363B"/>
    <w:rsid w:val="0093483A"/>
    <w:rsid w:val="009404B6"/>
    <w:rsid w:val="009407E7"/>
    <w:rsid w:val="009471DB"/>
    <w:rsid w:val="009513A3"/>
    <w:rsid w:val="00954B7D"/>
    <w:rsid w:val="00955A2F"/>
    <w:rsid w:val="0096166C"/>
    <w:rsid w:val="009625EE"/>
    <w:rsid w:val="0096399C"/>
    <w:rsid w:val="00965A7C"/>
    <w:rsid w:val="0097125D"/>
    <w:rsid w:val="00971798"/>
    <w:rsid w:val="009723D4"/>
    <w:rsid w:val="00972493"/>
    <w:rsid w:val="009732B9"/>
    <w:rsid w:val="00973336"/>
    <w:rsid w:val="009747C8"/>
    <w:rsid w:val="0097486B"/>
    <w:rsid w:val="009813A2"/>
    <w:rsid w:val="00981D97"/>
    <w:rsid w:val="009823AB"/>
    <w:rsid w:val="00983671"/>
    <w:rsid w:val="009864B0"/>
    <w:rsid w:val="00986E2C"/>
    <w:rsid w:val="009870ED"/>
    <w:rsid w:val="00987202"/>
    <w:rsid w:val="0098751C"/>
    <w:rsid w:val="00990076"/>
    <w:rsid w:val="009901B2"/>
    <w:rsid w:val="00990BFE"/>
    <w:rsid w:val="0099364E"/>
    <w:rsid w:val="00993A07"/>
    <w:rsid w:val="009949FB"/>
    <w:rsid w:val="009A160A"/>
    <w:rsid w:val="009A17D8"/>
    <w:rsid w:val="009A24B8"/>
    <w:rsid w:val="009A2F27"/>
    <w:rsid w:val="009A50BD"/>
    <w:rsid w:val="009A5840"/>
    <w:rsid w:val="009A59CF"/>
    <w:rsid w:val="009A6710"/>
    <w:rsid w:val="009A6788"/>
    <w:rsid w:val="009A6CDC"/>
    <w:rsid w:val="009B12C0"/>
    <w:rsid w:val="009B2019"/>
    <w:rsid w:val="009B3816"/>
    <w:rsid w:val="009B7B70"/>
    <w:rsid w:val="009B7BFA"/>
    <w:rsid w:val="009C2482"/>
    <w:rsid w:val="009C3FFB"/>
    <w:rsid w:val="009C424A"/>
    <w:rsid w:val="009C4360"/>
    <w:rsid w:val="009C4E03"/>
    <w:rsid w:val="009D1FA1"/>
    <w:rsid w:val="009D377C"/>
    <w:rsid w:val="009D37F2"/>
    <w:rsid w:val="009D3C8A"/>
    <w:rsid w:val="009D3CEB"/>
    <w:rsid w:val="009D541C"/>
    <w:rsid w:val="009E0956"/>
    <w:rsid w:val="009E0965"/>
    <w:rsid w:val="009E239C"/>
    <w:rsid w:val="009E2AE8"/>
    <w:rsid w:val="009E2BDB"/>
    <w:rsid w:val="009E3379"/>
    <w:rsid w:val="009E4EAC"/>
    <w:rsid w:val="009F0E61"/>
    <w:rsid w:val="009F0EC7"/>
    <w:rsid w:val="009F10E4"/>
    <w:rsid w:val="009F12DA"/>
    <w:rsid w:val="009F2700"/>
    <w:rsid w:val="009F4127"/>
    <w:rsid w:val="009F427D"/>
    <w:rsid w:val="009F565D"/>
    <w:rsid w:val="009F6070"/>
    <w:rsid w:val="00A00C9E"/>
    <w:rsid w:val="00A0121A"/>
    <w:rsid w:val="00A0456A"/>
    <w:rsid w:val="00A04ADD"/>
    <w:rsid w:val="00A05CFE"/>
    <w:rsid w:val="00A11032"/>
    <w:rsid w:val="00A117CE"/>
    <w:rsid w:val="00A12B7C"/>
    <w:rsid w:val="00A12DB6"/>
    <w:rsid w:val="00A13CE8"/>
    <w:rsid w:val="00A15F4F"/>
    <w:rsid w:val="00A16113"/>
    <w:rsid w:val="00A17B72"/>
    <w:rsid w:val="00A2020B"/>
    <w:rsid w:val="00A20498"/>
    <w:rsid w:val="00A20CA1"/>
    <w:rsid w:val="00A21361"/>
    <w:rsid w:val="00A21E4C"/>
    <w:rsid w:val="00A24DFF"/>
    <w:rsid w:val="00A2583F"/>
    <w:rsid w:val="00A25CDA"/>
    <w:rsid w:val="00A26F6B"/>
    <w:rsid w:val="00A318B3"/>
    <w:rsid w:val="00A31F3A"/>
    <w:rsid w:val="00A32BA3"/>
    <w:rsid w:val="00A33FF2"/>
    <w:rsid w:val="00A34161"/>
    <w:rsid w:val="00A34A4A"/>
    <w:rsid w:val="00A40B9C"/>
    <w:rsid w:val="00A431C8"/>
    <w:rsid w:val="00A4333E"/>
    <w:rsid w:val="00A43FCE"/>
    <w:rsid w:val="00A44B60"/>
    <w:rsid w:val="00A47B75"/>
    <w:rsid w:val="00A504BA"/>
    <w:rsid w:val="00A508A7"/>
    <w:rsid w:val="00A52E39"/>
    <w:rsid w:val="00A53C76"/>
    <w:rsid w:val="00A60C49"/>
    <w:rsid w:val="00A616C1"/>
    <w:rsid w:val="00A6421B"/>
    <w:rsid w:val="00A6491E"/>
    <w:rsid w:val="00A64EB5"/>
    <w:rsid w:val="00A65140"/>
    <w:rsid w:val="00A654C6"/>
    <w:rsid w:val="00A66E28"/>
    <w:rsid w:val="00A709AD"/>
    <w:rsid w:val="00A725B1"/>
    <w:rsid w:val="00A7612A"/>
    <w:rsid w:val="00A80046"/>
    <w:rsid w:val="00A81958"/>
    <w:rsid w:val="00A83B48"/>
    <w:rsid w:val="00A840DC"/>
    <w:rsid w:val="00A853AF"/>
    <w:rsid w:val="00A854A2"/>
    <w:rsid w:val="00A87456"/>
    <w:rsid w:val="00A90767"/>
    <w:rsid w:val="00A90E8E"/>
    <w:rsid w:val="00A91F48"/>
    <w:rsid w:val="00A93307"/>
    <w:rsid w:val="00A936F1"/>
    <w:rsid w:val="00A95EFB"/>
    <w:rsid w:val="00AA009A"/>
    <w:rsid w:val="00AA3459"/>
    <w:rsid w:val="00AB0E85"/>
    <w:rsid w:val="00AB154E"/>
    <w:rsid w:val="00AB281F"/>
    <w:rsid w:val="00AB3943"/>
    <w:rsid w:val="00AB3DCA"/>
    <w:rsid w:val="00AC028C"/>
    <w:rsid w:val="00AC4313"/>
    <w:rsid w:val="00AC52E8"/>
    <w:rsid w:val="00AC61DD"/>
    <w:rsid w:val="00AC76D6"/>
    <w:rsid w:val="00AC7FBD"/>
    <w:rsid w:val="00AD0EB1"/>
    <w:rsid w:val="00AD4010"/>
    <w:rsid w:val="00AD547D"/>
    <w:rsid w:val="00AD5C87"/>
    <w:rsid w:val="00AD6FF7"/>
    <w:rsid w:val="00AE19D7"/>
    <w:rsid w:val="00AE2691"/>
    <w:rsid w:val="00AE4A9E"/>
    <w:rsid w:val="00AE6CCF"/>
    <w:rsid w:val="00AF36D8"/>
    <w:rsid w:val="00AF3F14"/>
    <w:rsid w:val="00AF4F50"/>
    <w:rsid w:val="00AF5903"/>
    <w:rsid w:val="00AF6BD6"/>
    <w:rsid w:val="00AF6C50"/>
    <w:rsid w:val="00B0225D"/>
    <w:rsid w:val="00B03E58"/>
    <w:rsid w:val="00B047FB"/>
    <w:rsid w:val="00B054FC"/>
    <w:rsid w:val="00B07049"/>
    <w:rsid w:val="00B11B79"/>
    <w:rsid w:val="00B11E97"/>
    <w:rsid w:val="00B12075"/>
    <w:rsid w:val="00B12E66"/>
    <w:rsid w:val="00B13098"/>
    <w:rsid w:val="00B15DFD"/>
    <w:rsid w:val="00B16A1A"/>
    <w:rsid w:val="00B16AD8"/>
    <w:rsid w:val="00B201BC"/>
    <w:rsid w:val="00B2155C"/>
    <w:rsid w:val="00B23A6D"/>
    <w:rsid w:val="00B23F91"/>
    <w:rsid w:val="00B24442"/>
    <w:rsid w:val="00B244C3"/>
    <w:rsid w:val="00B24EA9"/>
    <w:rsid w:val="00B31782"/>
    <w:rsid w:val="00B328A7"/>
    <w:rsid w:val="00B3370D"/>
    <w:rsid w:val="00B36433"/>
    <w:rsid w:val="00B3661C"/>
    <w:rsid w:val="00B37758"/>
    <w:rsid w:val="00B40D85"/>
    <w:rsid w:val="00B427ED"/>
    <w:rsid w:val="00B42AE2"/>
    <w:rsid w:val="00B441BE"/>
    <w:rsid w:val="00B4548A"/>
    <w:rsid w:val="00B50B5A"/>
    <w:rsid w:val="00B51943"/>
    <w:rsid w:val="00B519BE"/>
    <w:rsid w:val="00B52096"/>
    <w:rsid w:val="00B534CE"/>
    <w:rsid w:val="00B53DDB"/>
    <w:rsid w:val="00B54848"/>
    <w:rsid w:val="00B55B05"/>
    <w:rsid w:val="00B570E6"/>
    <w:rsid w:val="00B5717B"/>
    <w:rsid w:val="00B615E0"/>
    <w:rsid w:val="00B618F9"/>
    <w:rsid w:val="00B64673"/>
    <w:rsid w:val="00B6559D"/>
    <w:rsid w:val="00B70E72"/>
    <w:rsid w:val="00B71DD1"/>
    <w:rsid w:val="00B75885"/>
    <w:rsid w:val="00B77637"/>
    <w:rsid w:val="00B81A73"/>
    <w:rsid w:val="00B81AD7"/>
    <w:rsid w:val="00B81E8C"/>
    <w:rsid w:val="00B83CA6"/>
    <w:rsid w:val="00B83E4B"/>
    <w:rsid w:val="00B840A2"/>
    <w:rsid w:val="00B861D4"/>
    <w:rsid w:val="00B9007F"/>
    <w:rsid w:val="00B913E0"/>
    <w:rsid w:val="00B926C6"/>
    <w:rsid w:val="00B933FF"/>
    <w:rsid w:val="00B94564"/>
    <w:rsid w:val="00B94C68"/>
    <w:rsid w:val="00B9613E"/>
    <w:rsid w:val="00B96703"/>
    <w:rsid w:val="00BA0C3B"/>
    <w:rsid w:val="00BA48A1"/>
    <w:rsid w:val="00BA49CC"/>
    <w:rsid w:val="00BA4B85"/>
    <w:rsid w:val="00BA5B6F"/>
    <w:rsid w:val="00BA6FE1"/>
    <w:rsid w:val="00BA7D4F"/>
    <w:rsid w:val="00BA7F26"/>
    <w:rsid w:val="00BB1A47"/>
    <w:rsid w:val="00BB25AB"/>
    <w:rsid w:val="00BB5C3A"/>
    <w:rsid w:val="00BB6986"/>
    <w:rsid w:val="00BB726D"/>
    <w:rsid w:val="00BB76DF"/>
    <w:rsid w:val="00BC0E92"/>
    <w:rsid w:val="00BC19E5"/>
    <w:rsid w:val="00BC308B"/>
    <w:rsid w:val="00BC384A"/>
    <w:rsid w:val="00BC46A6"/>
    <w:rsid w:val="00BC54D2"/>
    <w:rsid w:val="00BC58EC"/>
    <w:rsid w:val="00BC6B74"/>
    <w:rsid w:val="00BC72A2"/>
    <w:rsid w:val="00BC78D5"/>
    <w:rsid w:val="00BD1298"/>
    <w:rsid w:val="00BD2EF7"/>
    <w:rsid w:val="00BD475C"/>
    <w:rsid w:val="00BD4801"/>
    <w:rsid w:val="00BD4DE1"/>
    <w:rsid w:val="00BD4FBE"/>
    <w:rsid w:val="00BE0441"/>
    <w:rsid w:val="00BE1047"/>
    <w:rsid w:val="00BE1B6C"/>
    <w:rsid w:val="00BE2379"/>
    <w:rsid w:val="00BE5211"/>
    <w:rsid w:val="00BE6413"/>
    <w:rsid w:val="00BE6573"/>
    <w:rsid w:val="00BE659B"/>
    <w:rsid w:val="00BF1127"/>
    <w:rsid w:val="00BF1441"/>
    <w:rsid w:val="00BF5A57"/>
    <w:rsid w:val="00BF6F97"/>
    <w:rsid w:val="00C00CA7"/>
    <w:rsid w:val="00C01753"/>
    <w:rsid w:val="00C02277"/>
    <w:rsid w:val="00C0239B"/>
    <w:rsid w:val="00C04AC6"/>
    <w:rsid w:val="00C056AB"/>
    <w:rsid w:val="00C05732"/>
    <w:rsid w:val="00C05BC8"/>
    <w:rsid w:val="00C13A65"/>
    <w:rsid w:val="00C17C34"/>
    <w:rsid w:val="00C201E1"/>
    <w:rsid w:val="00C2124F"/>
    <w:rsid w:val="00C212A7"/>
    <w:rsid w:val="00C227F5"/>
    <w:rsid w:val="00C2794F"/>
    <w:rsid w:val="00C27D1A"/>
    <w:rsid w:val="00C3067C"/>
    <w:rsid w:val="00C3152B"/>
    <w:rsid w:val="00C32534"/>
    <w:rsid w:val="00C371B3"/>
    <w:rsid w:val="00C41022"/>
    <w:rsid w:val="00C43336"/>
    <w:rsid w:val="00C542B6"/>
    <w:rsid w:val="00C560D5"/>
    <w:rsid w:val="00C57232"/>
    <w:rsid w:val="00C576EB"/>
    <w:rsid w:val="00C578B7"/>
    <w:rsid w:val="00C57F2E"/>
    <w:rsid w:val="00C60921"/>
    <w:rsid w:val="00C60964"/>
    <w:rsid w:val="00C60D21"/>
    <w:rsid w:val="00C648B5"/>
    <w:rsid w:val="00C64F27"/>
    <w:rsid w:val="00C651CC"/>
    <w:rsid w:val="00C66367"/>
    <w:rsid w:val="00C70078"/>
    <w:rsid w:val="00C7113B"/>
    <w:rsid w:val="00C7207A"/>
    <w:rsid w:val="00C7515E"/>
    <w:rsid w:val="00C75C23"/>
    <w:rsid w:val="00C7621D"/>
    <w:rsid w:val="00C806C8"/>
    <w:rsid w:val="00C841B4"/>
    <w:rsid w:val="00C86958"/>
    <w:rsid w:val="00C86C83"/>
    <w:rsid w:val="00C87A54"/>
    <w:rsid w:val="00C9059C"/>
    <w:rsid w:val="00C909EB"/>
    <w:rsid w:val="00C92557"/>
    <w:rsid w:val="00C9265F"/>
    <w:rsid w:val="00C9391F"/>
    <w:rsid w:val="00C94BDF"/>
    <w:rsid w:val="00C94E44"/>
    <w:rsid w:val="00C96841"/>
    <w:rsid w:val="00CA0294"/>
    <w:rsid w:val="00CA1CBB"/>
    <w:rsid w:val="00CA533E"/>
    <w:rsid w:val="00CA5BB0"/>
    <w:rsid w:val="00CA6DB9"/>
    <w:rsid w:val="00CA6FFD"/>
    <w:rsid w:val="00CB30FF"/>
    <w:rsid w:val="00CB37AC"/>
    <w:rsid w:val="00CB5185"/>
    <w:rsid w:val="00CB5E6D"/>
    <w:rsid w:val="00CB6342"/>
    <w:rsid w:val="00CB76F5"/>
    <w:rsid w:val="00CB7849"/>
    <w:rsid w:val="00CB790F"/>
    <w:rsid w:val="00CB793B"/>
    <w:rsid w:val="00CC28BF"/>
    <w:rsid w:val="00CC3259"/>
    <w:rsid w:val="00CC45AF"/>
    <w:rsid w:val="00CC4C20"/>
    <w:rsid w:val="00CC6195"/>
    <w:rsid w:val="00CD08B4"/>
    <w:rsid w:val="00CD11C8"/>
    <w:rsid w:val="00CD3564"/>
    <w:rsid w:val="00CD3D1B"/>
    <w:rsid w:val="00CD44F4"/>
    <w:rsid w:val="00CD52D3"/>
    <w:rsid w:val="00CD786F"/>
    <w:rsid w:val="00CE04F8"/>
    <w:rsid w:val="00CE0B59"/>
    <w:rsid w:val="00CE3672"/>
    <w:rsid w:val="00CE4FC4"/>
    <w:rsid w:val="00CE5B13"/>
    <w:rsid w:val="00CE6FCA"/>
    <w:rsid w:val="00CE79B3"/>
    <w:rsid w:val="00CF1DDD"/>
    <w:rsid w:val="00CF26C2"/>
    <w:rsid w:val="00D006C5"/>
    <w:rsid w:val="00D0239C"/>
    <w:rsid w:val="00D03A07"/>
    <w:rsid w:val="00D04A56"/>
    <w:rsid w:val="00D067FF"/>
    <w:rsid w:val="00D0765F"/>
    <w:rsid w:val="00D1133B"/>
    <w:rsid w:val="00D11706"/>
    <w:rsid w:val="00D12470"/>
    <w:rsid w:val="00D13EC9"/>
    <w:rsid w:val="00D15727"/>
    <w:rsid w:val="00D20299"/>
    <w:rsid w:val="00D20398"/>
    <w:rsid w:val="00D2302C"/>
    <w:rsid w:val="00D26005"/>
    <w:rsid w:val="00D301A4"/>
    <w:rsid w:val="00D3109D"/>
    <w:rsid w:val="00D34719"/>
    <w:rsid w:val="00D362DB"/>
    <w:rsid w:val="00D36302"/>
    <w:rsid w:val="00D40F18"/>
    <w:rsid w:val="00D42D0C"/>
    <w:rsid w:val="00D43D81"/>
    <w:rsid w:val="00D45723"/>
    <w:rsid w:val="00D50538"/>
    <w:rsid w:val="00D52020"/>
    <w:rsid w:val="00D520ED"/>
    <w:rsid w:val="00D53AE2"/>
    <w:rsid w:val="00D5448C"/>
    <w:rsid w:val="00D560AE"/>
    <w:rsid w:val="00D60487"/>
    <w:rsid w:val="00D61471"/>
    <w:rsid w:val="00D6342F"/>
    <w:rsid w:val="00D63694"/>
    <w:rsid w:val="00D67BA8"/>
    <w:rsid w:val="00D7021C"/>
    <w:rsid w:val="00D70C32"/>
    <w:rsid w:val="00D71E90"/>
    <w:rsid w:val="00D73389"/>
    <w:rsid w:val="00D74787"/>
    <w:rsid w:val="00D74C8F"/>
    <w:rsid w:val="00D75B8E"/>
    <w:rsid w:val="00D77404"/>
    <w:rsid w:val="00D7746C"/>
    <w:rsid w:val="00D77C3A"/>
    <w:rsid w:val="00D77FBE"/>
    <w:rsid w:val="00D816DD"/>
    <w:rsid w:val="00D83576"/>
    <w:rsid w:val="00D8462C"/>
    <w:rsid w:val="00D85C5C"/>
    <w:rsid w:val="00D876E0"/>
    <w:rsid w:val="00D9003B"/>
    <w:rsid w:val="00D90931"/>
    <w:rsid w:val="00D93A6C"/>
    <w:rsid w:val="00D94677"/>
    <w:rsid w:val="00D96985"/>
    <w:rsid w:val="00D97F7E"/>
    <w:rsid w:val="00DA3EDC"/>
    <w:rsid w:val="00DA460A"/>
    <w:rsid w:val="00DA61DF"/>
    <w:rsid w:val="00DB0124"/>
    <w:rsid w:val="00DB01C1"/>
    <w:rsid w:val="00DB04E1"/>
    <w:rsid w:val="00DB3D0C"/>
    <w:rsid w:val="00DB4084"/>
    <w:rsid w:val="00DB6BDC"/>
    <w:rsid w:val="00DC0BCD"/>
    <w:rsid w:val="00DC13BB"/>
    <w:rsid w:val="00DC1624"/>
    <w:rsid w:val="00DC48CE"/>
    <w:rsid w:val="00DC5269"/>
    <w:rsid w:val="00DC585C"/>
    <w:rsid w:val="00DC6F8C"/>
    <w:rsid w:val="00DD0799"/>
    <w:rsid w:val="00DD1A6B"/>
    <w:rsid w:val="00DD3B38"/>
    <w:rsid w:val="00DD3C6B"/>
    <w:rsid w:val="00DD40F3"/>
    <w:rsid w:val="00DD5D54"/>
    <w:rsid w:val="00DD74E5"/>
    <w:rsid w:val="00DE03FA"/>
    <w:rsid w:val="00DE13C1"/>
    <w:rsid w:val="00DE472F"/>
    <w:rsid w:val="00DE4D0C"/>
    <w:rsid w:val="00DE5BF0"/>
    <w:rsid w:val="00DF06D9"/>
    <w:rsid w:val="00DF1156"/>
    <w:rsid w:val="00DF1DE2"/>
    <w:rsid w:val="00DF2719"/>
    <w:rsid w:val="00DF3659"/>
    <w:rsid w:val="00DF4658"/>
    <w:rsid w:val="00DF6613"/>
    <w:rsid w:val="00DF718E"/>
    <w:rsid w:val="00E027D5"/>
    <w:rsid w:val="00E03E59"/>
    <w:rsid w:val="00E05DAB"/>
    <w:rsid w:val="00E067F5"/>
    <w:rsid w:val="00E07160"/>
    <w:rsid w:val="00E10456"/>
    <w:rsid w:val="00E14448"/>
    <w:rsid w:val="00E14A8C"/>
    <w:rsid w:val="00E159AB"/>
    <w:rsid w:val="00E16CF4"/>
    <w:rsid w:val="00E172BA"/>
    <w:rsid w:val="00E1754B"/>
    <w:rsid w:val="00E17E9A"/>
    <w:rsid w:val="00E21635"/>
    <w:rsid w:val="00E218F5"/>
    <w:rsid w:val="00E21E63"/>
    <w:rsid w:val="00E22588"/>
    <w:rsid w:val="00E23DC1"/>
    <w:rsid w:val="00E309AB"/>
    <w:rsid w:val="00E32230"/>
    <w:rsid w:val="00E3345F"/>
    <w:rsid w:val="00E35FC0"/>
    <w:rsid w:val="00E465BA"/>
    <w:rsid w:val="00E47D19"/>
    <w:rsid w:val="00E52097"/>
    <w:rsid w:val="00E53608"/>
    <w:rsid w:val="00E5641F"/>
    <w:rsid w:val="00E564A1"/>
    <w:rsid w:val="00E56639"/>
    <w:rsid w:val="00E568A1"/>
    <w:rsid w:val="00E6101F"/>
    <w:rsid w:val="00E6162E"/>
    <w:rsid w:val="00E6187C"/>
    <w:rsid w:val="00E6322F"/>
    <w:rsid w:val="00E642D1"/>
    <w:rsid w:val="00E64DBD"/>
    <w:rsid w:val="00E7227E"/>
    <w:rsid w:val="00E735C7"/>
    <w:rsid w:val="00E7397B"/>
    <w:rsid w:val="00E73A95"/>
    <w:rsid w:val="00E765F0"/>
    <w:rsid w:val="00E77ADE"/>
    <w:rsid w:val="00E81CB2"/>
    <w:rsid w:val="00E829D1"/>
    <w:rsid w:val="00E82DA6"/>
    <w:rsid w:val="00E838C5"/>
    <w:rsid w:val="00E83A47"/>
    <w:rsid w:val="00E85892"/>
    <w:rsid w:val="00E870AD"/>
    <w:rsid w:val="00E87C0E"/>
    <w:rsid w:val="00E90CC6"/>
    <w:rsid w:val="00E922A6"/>
    <w:rsid w:val="00E92E00"/>
    <w:rsid w:val="00E93B25"/>
    <w:rsid w:val="00E9568A"/>
    <w:rsid w:val="00E97280"/>
    <w:rsid w:val="00EA0DF4"/>
    <w:rsid w:val="00EA273F"/>
    <w:rsid w:val="00EA3073"/>
    <w:rsid w:val="00EA4118"/>
    <w:rsid w:val="00EA4523"/>
    <w:rsid w:val="00EA5E6F"/>
    <w:rsid w:val="00EB180B"/>
    <w:rsid w:val="00EB1AC7"/>
    <w:rsid w:val="00EB1FA4"/>
    <w:rsid w:val="00EB2EBB"/>
    <w:rsid w:val="00EB32CB"/>
    <w:rsid w:val="00EB3703"/>
    <w:rsid w:val="00EB70DA"/>
    <w:rsid w:val="00EC01B4"/>
    <w:rsid w:val="00EC1401"/>
    <w:rsid w:val="00EC3575"/>
    <w:rsid w:val="00EC4046"/>
    <w:rsid w:val="00EC43CF"/>
    <w:rsid w:val="00EC71F8"/>
    <w:rsid w:val="00EC7A39"/>
    <w:rsid w:val="00ED03C7"/>
    <w:rsid w:val="00ED0881"/>
    <w:rsid w:val="00ED24FB"/>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8E9"/>
    <w:rsid w:val="00F10B5C"/>
    <w:rsid w:val="00F10FAD"/>
    <w:rsid w:val="00F11A2C"/>
    <w:rsid w:val="00F11B18"/>
    <w:rsid w:val="00F11DE5"/>
    <w:rsid w:val="00F13239"/>
    <w:rsid w:val="00F13765"/>
    <w:rsid w:val="00F15725"/>
    <w:rsid w:val="00F16BF1"/>
    <w:rsid w:val="00F17C9D"/>
    <w:rsid w:val="00F20FBB"/>
    <w:rsid w:val="00F21D1B"/>
    <w:rsid w:val="00F227A0"/>
    <w:rsid w:val="00F25C99"/>
    <w:rsid w:val="00F26D1E"/>
    <w:rsid w:val="00F26DF8"/>
    <w:rsid w:val="00F332EC"/>
    <w:rsid w:val="00F34B68"/>
    <w:rsid w:val="00F35DAF"/>
    <w:rsid w:val="00F369BF"/>
    <w:rsid w:val="00F4002E"/>
    <w:rsid w:val="00F403D5"/>
    <w:rsid w:val="00F4100F"/>
    <w:rsid w:val="00F44CA4"/>
    <w:rsid w:val="00F455CE"/>
    <w:rsid w:val="00F462EC"/>
    <w:rsid w:val="00F472BC"/>
    <w:rsid w:val="00F47414"/>
    <w:rsid w:val="00F47792"/>
    <w:rsid w:val="00F47A83"/>
    <w:rsid w:val="00F50779"/>
    <w:rsid w:val="00F50E8B"/>
    <w:rsid w:val="00F51528"/>
    <w:rsid w:val="00F51F95"/>
    <w:rsid w:val="00F532A5"/>
    <w:rsid w:val="00F5436F"/>
    <w:rsid w:val="00F56F09"/>
    <w:rsid w:val="00F60974"/>
    <w:rsid w:val="00F62832"/>
    <w:rsid w:val="00F653E1"/>
    <w:rsid w:val="00F66F07"/>
    <w:rsid w:val="00F67C41"/>
    <w:rsid w:val="00F7161A"/>
    <w:rsid w:val="00F71E59"/>
    <w:rsid w:val="00F72847"/>
    <w:rsid w:val="00F738FE"/>
    <w:rsid w:val="00F7401D"/>
    <w:rsid w:val="00F76509"/>
    <w:rsid w:val="00F76C31"/>
    <w:rsid w:val="00F80F36"/>
    <w:rsid w:val="00F815F8"/>
    <w:rsid w:val="00F82864"/>
    <w:rsid w:val="00F82B38"/>
    <w:rsid w:val="00F85E07"/>
    <w:rsid w:val="00F8737E"/>
    <w:rsid w:val="00F907ED"/>
    <w:rsid w:val="00F91792"/>
    <w:rsid w:val="00F92BA8"/>
    <w:rsid w:val="00F934CA"/>
    <w:rsid w:val="00F93D6A"/>
    <w:rsid w:val="00F93E25"/>
    <w:rsid w:val="00F95CB6"/>
    <w:rsid w:val="00F96310"/>
    <w:rsid w:val="00F964FA"/>
    <w:rsid w:val="00F9714A"/>
    <w:rsid w:val="00F976C1"/>
    <w:rsid w:val="00FA349A"/>
    <w:rsid w:val="00FA37D9"/>
    <w:rsid w:val="00FA43B3"/>
    <w:rsid w:val="00FA4E01"/>
    <w:rsid w:val="00FA56BC"/>
    <w:rsid w:val="00FA680E"/>
    <w:rsid w:val="00FA6C71"/>
    <w:rsid w:val="00FA72AA"/>
    <w:rsid w:val="00FB10DF"/>
    <w:rsid w:val="00FB3156"/>
    <w:rsid w:val="00FB3A12"/>
    <w:rsid w:val="00FC0315"/>
    <w:rsid w:val="00FC03CE"/>
    <w:rsid w:val="00FC0C0E"/>
    <w:rsid w:val="00FC2D6B"/>
    <w:rsid w:val="00FC2DBF"/>
    <w:rsid w:val="00FC315B"/>
    <w:rsid w:val="00FC3264"/>
    <w:rsid w:val="00FC5490"/>
    <w:rsid w:val="00FD36AE"/>
    <w:rsid w:val="00FD548E"/>
    <w:rsid w:val="00FD6452"/>
    <w:rsid w:val="00FE13B5"/>
    <w:rsid w:val="00FE149C"/>
    <w:rsid w:val="00FE2566"/>
    <w:rsid w:val="00FE51AE"/>
    <w:rsid w:val="00FE5D7A"/>
    <w:rsid w:val="00FE6963"/>
    <w:rsid w:val="00FF0F7C"/>
    <w:rsid w:val="00FF3189"/>
    <w:rsid w:val="00FF63AA"/>
    <w:rsid w:val="00FF6BD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C569C3"/>
  <w15:docId w15:val="{D834E1A0-8F44-4FF3-A3A1-55F0767F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6"/>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6"/>
      </w:numPr>
      <w:spacing w:after="240"/>
      <w:jc w:val="both"/>
      <w:outlineLvl w:val="1"/>
    </w:pPr>
    <w:rPr>
      <w:b/>
      <w:sz w:val="24"/>
    </w:rPr>
  </w:style>
  <w:style w:type="paragraph" w:styleId="Ttulo3">
    <w:name w:val="heading 3"/>
    <w:basedOn w:val="Normal"/>
    <w:next w:val="Text3"/>
    <w:qFormat/>
    <w:rsid w:val="0012428E"/>
    <w:pPr>
      <w:keepNext/>
      <w:numPr>
        <w:ilvl w:val="2"/>
        <w:numId w:val="16"/>
      </w:numPr>
      <w:spacing w:after="240"/>
      <w:jc w:val="both"/>
      <w:outlineLvl w:val="2"/>
    </w:pPr>
    <w:rPr>
      <w:i/>
      <w:sz w:val="24"/>
    </w:rPr>
  </w:style>
  <w:style w:type="paragraph" w:styleId="Ttulo4">
    <w:name w:val="heading 4"/>
    <w:basedOn w:val="Normal"/>
    <w:next w:val="Text4"/>
    <w:link w:val="Ttulo4Car"/>
    <w:uiPriority w:val="9"/>
    <w:qFormat/>
    <w:rsid w:val="0012428E"/>
    <w:pPr>
      <w:keepNext/>
      <w:spacing w:after="240"/>
      <w:jc w:val="both"/>
      <w:outlineLvl w:val="3"/>
    </w:pPr>
    <w:rPr>
      <w:sz w:val="24"/>
    </w:rPr>
  </w:style>
  <w:style w:type="paragraph" w:styleId="Ttulo5">
    <w:name w:val="heading 5"/>
    <w:basedOn w:val="Normal"/>
    <w:next w:val="Normal"/>
    <w:qFormat/>
    <w:rsid w:val="0012428E"/>
    <w:pPr>
      <w:numPr>
        <w:ilvl w:val="4"/>
        <w:numId w:val="16"/>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6"/>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6"/>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6"/>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6"/>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aliases w:val="Schriftart: 9 pt,Schriftart: 10 pt,Schriftart: 8 pt,WB-Fußnotentext,FoodNote,ft,Footnote text,Footnote,Footnote Text Char1,Footnote Text Char Char,Footnote Text Char1 Char Char,Footnote Text Char Char Char Char,fn,f,Char"/>
    <w:basedOn w:val="Normal"/>
    <w:link w:val="TextonotapieCar"/>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link w:val="PrrafodelistaCar"/>
    <w:uiPriority w:val="34"/>
    <w:qFormat/>
    <w:rsid w:val="007F0522"/>
    <w:pPr>
      <w:ind w:left="720"/>
      <w:contextualSpacing/>
    </w:pPr>
  </w:style>
  <w:style w:type="character" w:styleId="Hipervnculovisitado">
    <w:name w:val="FollowedHyperlink"/>
    <w:basedOn w:val="Fuentedeprrafopredeter"/>
    <w:semiHidden/>
    <w:unhideWhenUsed/>
    <w:rsid w:val="00203BA2"/>
    <w:rPr>
      <w:color w:val="800080" w:themeColor="followedHyperlink"/>
      <w:u w:val="single"/>
    </w:rPr>
  </w:style>
  <w:style w:type="character" w:customStyle="1" w:styleId="Ttulo4Car">
    <w:name w:val="Título 4 Car"/>
    <w:basedOn w:val="Fuentedeprrafopredeter"/>
    <w:link w:val="Ttulo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PrrafodelistaCar">
    <w:name w:val="Párrafo de lista Car"/>
    <w:link w:val="Prrafodelista"/>
    <w:uiPriority w:val="34"/>
    <w:rsid w:val="0040237B"/>
    <w:rPr>
      <w:snapToGrid w:val="0"/>
      <w:lang w:val="fr-FR"/>
    </w:rPr>
  </w:style>
  <w:style w:type="character" w:customStyle="1" w:styleId="Bodytext1">
    <w:name w:val="Body text|1_"/>
    <w:basedOn w:val="Fuentedeprrafopredeter"/>
    <w:link w:val="Bodytext10"/>
    <w:rsid w:val="00B13098"/>
  </w:style>
  <w:style w:type="paragraph" w:customStyle="1" w:styleId="Bodytext10">
    <w:name w:val="Body text|1"/>
    <w:basedOn w:val="Normal"/>
    <w:link w:val="Bodytext1"/>
    <w:rsid w:val="00B13098"/>
    <w:pPr>
      <w:widowControl w:val="0"/>
      <w:spacing w:after="180"/>
    </w:pPr>
    <w:rPr>
      <w:snapToGrid/>
      <w:lang w:val="en-GB"/>
    </w:rPr>
  </w:style>
  <w:style w:type="paragraph" w:styleId="NormalWeb">
    <w:name w:val="Normal (Web)"/>
    <w:basedOn w:val="Normal"/>
    <w:uiPriority w:val="99"/>
    <w:unhideWhenUsed/>
    <w:rsid w:val="00C75C23"/>
    <w:pPr>
      <w:spacing w:before="100" w:beforeAutospacing="1" w:after="100" w:afterAutospacing="1"/>
    </w:pPr>
    <w:rPr>
      <w:snapToGrid/>
      <w:sz w:val="24"/>
      <w:szCs w:val="24"/>
      <w:lang w:val="en-IE" w:eastAsia="en-IE"/>
    </w:rPr>
  </w:style>
  <w:style w:type="character" w:customStyle="1" w:styleId="TextonotapieCar">
    <w:name w:val="Texto nota pie Car"/>
    <w:aliases w:val="Schriftart: 9 pt Car,Schriftart: 10 pt Car,Schriftart: 8 pt Car,WB-Fußnotentext Car,FoodNote Car,ft Car,Footnote text Car,Footnote Car,Footnote Text Char1 Car,Footnote Text Char Char Car,Footnote Text Char1 Char Char Car,fn Car,f Car"/>
    <w:basedOn w:val="Fuentedeprrafopredeter"/>
    <w:link w:val="Textonotapie"/>
    <w:rsid w:val="00AC7FBD"/>
    <w:rPr>
      <w:snapToGrid w:val="0"/>
      <w:lang w:val="fr-FR"/>
    </w:rPr>
  </w:style>
  <w:style w:type="paragraph" w:customStyle="1" w:styleId="1">
    <w:name w:val="1"/>
    <w:basedOn w:val="Normal"/>
    <w:link w:val="Refdenotaalpie"/>
    <w:qFormat/>
    <w:rsid w:val="00AC7FBD"/>
    <w:pPr>
      <w:spacing w:after="160" w:line="240" w:lineRule="exact"/>
      <w:jc w:val="both"/>
    </w:pPr>
    <w:rPr>
      <w:snapToGrid/>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779be64a5bbff9ba07ba3a0e3f7831a8">
  <xsd:schema xmlns:xsd="http://www.w3.org/2001/XMLSchema" xmlns:xs="http://www.w3.org/2001/XMLSchema" xmlns:p="http://schemas.microsoft.com/office/2006/metadata/properties" xmlns:ns3="cfd06d9f-862c-4359-9a69-c66ff689f26a" targetNamespace="http://schemas.microsoft.com/office/2006/metadata/properties" ma:root="true" ma:fieldsID="85c5592081cb8b17b8ffe2176a8e06e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Year xmlns="cfd06d9f-862c-4359-9a69-c66ff689f26a">2023</Year>
    <Leader_x0020__x0028_staff_x0020_member_x0029_ xmlns="cfd06d9f-862c-4359-9a69-c66ff689f26a" xsi:nil="true"/>
    <n7sw xmlns="cfd06d9f-862c-4359-9a69-c66ff689f26a">
      <UserInfo>
        <DisplayName/>
        <AccountId xsi:nil="true"/>
        <AccountType/>
      </UserInfo>
    </n7sw>
    <Final_x0020_date_x0020_of_x0020_delivery xmlns="cfd06d9f-862c-4359-9a69-c66ff689f26a" xsi:nil="true"/>
    <Leader_x0020__x0028_unit_x0029_ xmlns="cfd06d9f-862c-4359-9a69-c66ff689f26a" xsi:nil="true"/>
    <_x0070_gc6 xmlns="cfd06d9f-862c-4359-9a69-c66ff689f26a" xsi:nil="true"/>
    <Next_x0020_date_x0020_of_x0020_delivery xmlns="cfd06d9f-862c-4359-9a69-c66ff689f26a" xsi:nil="true"/>
    <Document xmlns="cfd06d9f-862c-4359-9a69-c66ff689f26a">E+ Grant agreements (annexes II + charters)</Document>
  </documentManagement>
</p:properties>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29D1B331-ED6F-4631-8571-6C91C4F6A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customXml/itemProps4.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cfd06d9f-862c-4359-9a69-c66ff689f26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3487</Words>
  <Characters>19179</Characters>
  <Application>Microsoft Office Word</Application>
  <DocSecurity>0</DocSecurity>
  <Lines>159</Lines>
  <Paragraphs>45</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22621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laura.fernandezc</cp:lastModifiedBy>
  <cp:revision>7</cp:revision>
  <cp:lastPrinted>2024-07-31T10:22:00Z</cp:lastPrinted>
  <dcterms:created xsi:type="dcterms:W3CDTF">2024-08-13T07:19:00Z</dcterms:created>
  <dcterms:modified xsi:type="dcterms:W3CDTF">2024-08-13T09:31:00Z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ies>
</file>